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A98" w:rsidRPr="003439DB" w:rsidRDefault="003439DB" w:rsidP="001C04EC">
      <w:pPr>
        <w:spacing w:after="0" w:line="288" w:lineRule="auto"/>
        <w:rPr>
          <w:rFonts w:ascii="Times New Roman" w:hAnsi="Times New Roman"/>
          <w:b/>
          <w:sz w:val="24"/>
          <w:szCs w:val="24"/>
          <w:u w:val="single"/>
        </w:rPr>
      </w:pPr>
      <w:r w:rsidRPr="003439DB">
        <w:rPr>
          <w:rFonts w:ascii="Times New Roman" w:hAnsi="Times New Roman"/>
          <w:b/>
          <w:sz w:val="24"/>
          <w:szCs w:val="24"/>
          <w:u w:val="single"/>
        </w:rPr>
        <w:t>Проект на Устав</w:t>
      </w:r>
    </w:p>
    <w:p w:rsidR="00E94A98" w:rsidRPr="001C04EC" w:rsidRDefault="00E94A98" w:rsidP="001C04EC">
      <w:pPr>
        <w:spacing w:after="0" w:line="288" w:lineRule="auto"/>
        <w:rPr>
          <w:rFonts w:ascii="Times New Roman" w:hAnsi="Times New Roman"/>
          <w:sz w:val="24"/>
          <w:szCs w:val="24"/>
        </w:rPr>
      </w:pPr>
    </w:p>
    <w:tbl>
      <w:tblPr>
        <w:tblW w:w="0" w:type="auto"/>
        <w:tblLook w:val="01E0"/>
      </w:tblPr>
      <w:tblGrid>
        <w:gridCol w:w="4927"/>
        <w:gridCol w:w="4928"/>
      </w:tblGrid>
      <w:tr w:rsidR="00B46702" w:rsidRPr="001C04EC" w:rsidTr="00DB6A81">
        <w:tc>
          <w:tcPr>
            <w:tcW w:w="4927" w:type="dxa"/>
          </w:tcPr>
          <w:p w:rsidR="003C2A2D" w:rsidRPr="001C04EC" w:rsidRDefault="003C2A2D" w:rsidP="001C04EC">
            <w:pPr>
              <w:spacing w:after="0" w:line="288" w:lineRule="auto"/>
              <w:jc w:val="center"/>
              <w:rPr>
                <w:rFonts w:ascii="Times New Roman" w:hAnsi="Times New Roman"/>
                <w:b/>
                <w:bCs/>
                <w:sz w:val="24"/>
                <w:szCs w:val="24"/>
                <w:lang w:bidi="bg-BG"/>
              </w:rPr>
            </w:pPr>
            <w:r w:rsidRPr="001C04EC">
              <w:rPr>
                <w:rFonts w:ascii="Times New Roman" w:hAnsi="Times New Roman"/>
                <w:b/>
                <w:bCs/>
                <w:sz w:val="24"/>
                <w:szCs w:val="24"/>
                <w:lang w:bidi="bg-BG"/>
              </w:rPr>
              <w:t>УСТАВ</w:t>
            </w:r>
          </w:p>
          <w:p w:rsidR="00B46702" w:rsidRDefault="003C2A2D" w:rsidP="00443F1D">
            <w:pPr>
              <w:spacing w:after="0" w:line="288" w:lineRule="auto"/>
              <w:jc w:val="center"/>
              <w:rPr>
                <w:rFonts w:ascii="Times New Roman" w:hAnsi="Times New Roman"/>
                <w:b/>
                <w:bCs/>
                <w:sz w:val="24"/>
                <w:szCs w:val="24"/>
                <w:lang w:val="en-US" w:bidi="bg-BG"/>
              </w:rPr>
            </w:pPr>
            <w:r w:rsidRPr="001C04EC">
              <w:rPr>
                <w:rFonts w:ascii="Times New Roman" w:hAnsi="Times New Roman"/>
                <w:b/>
                <w:bCs/>
                <w:sz w:val="24"/>
                <w:szCs w:val="24"/>
                <w:lang w:bidi="bg-BG"/>
              </w:rPr>
              <w:t xml:space="preserve">НА </w:t>
            </w:r>
            <w:r w:rsidR="00027B7C">
              <w:rPr>
                <w:rFonts w:ascii="Times New Roman" w:hAnsi="Times New Roman"/>
                <w:b/>
                <w:bCs/>
                <w:sz w:val="24"/>
                <w:szCs w:val="24"/>
                <w:lang w:bidi="bg-BG"/>
              </w:rPr>
              <w:t>„</w:t>
            </w:r>
            <w:r w:rsidR="00443F1D">
              <w:rPr>
                <w:rFonts w:ascii="Times New Roman" w:hAnsi="Times New Roman"/>
                <w:b/>
                <w:bCs/>
                <w:sz w:val="24"/>
                <w:szCs w:val="24"/>
                <w:lang w:bidi="bg-BG"/>
              </w:rPr>
              <w:t xml:space="preserve">ФЕНИКС </w:t>
            </w:r>
            <w:r w:rsidR="00475793">
              <w:rPr>
                <w:rFonts w:ascii="Times New Roman" w:hAnsi="Times New Roman"/>
                <w:b/>
                <w:bCs/>
                <w:sz w:val="24"/>
                <w:szCs w:val="24"/>
                <w:lang w:bidi="bg-BG"/>
              </w:rPr>
              <w:t>КАПИТАЛ</w:t>
            </w:r>
            <w:r w:rsidR="00AD2D13">
              <w:rPr>
                <w:rFonts w:ascii="Times New Roman" w:hAnsi="Times New Roman"/>
                <w:b/>
                <w:bCs/>
                <w:sz w:val="24"/>
                <w:szCs w:val="24"/>
                <w:lang w:bidi="bg-BG"/>
              </w:rPr>
              <w:t xml:space="preserve"> ХОЛДИНГ</w:t>
            </w:r>
            <w:r w:rsidR="00027B7C">
              <w:rPr>
                <w:rFonts w:ascii="Times New Roman" w:hAnsi="Times New Roman"/>
                <w:b/>
                <w:bCs/>
                <w:sz w:val="24"/>
                <w:szCs w:val="24"/>
                <w:lang w:bidi="bg-BG"/>
              </w:rPr>
              <w:t>” АД</w:t>
            </w:r>
          </w:p>
          <w:p w:rsidR="004858B7" w:rsidRPr="004858B7" w:rsidRDefault="004858B7" w:rsidP="00443F1D">
            <w:pPr>
              <w:spacing w:after="0" w:line="288" w:lineRule="auto"/>
              <w:jc w:val="center"/>
              <w:rPr>
                <w:rFonts w:ascii="Times New Roman" w:hAnsi="Times New Roman"/>
                <w:b/>
                <w:bCs/>
                <w:sz w:val="24"/>
                <w:szCs w:val="24"/>
                <w:lang w:val="en-US" w:bidi="bg-BG"/>
              </w:rPr>
            </w:pPr>
            <w:r w:rsidRPr="006F7A15">
              <w:rPr>
                <w:rFonts w:ascii="Times New Roman" w:hAnsi="Times New Roman"/>
                <w:bCs/>
                <w:i/>
                <w:sz w:val="24"/>
                <w:szCs w:val="24"/>
                <w:lang w:bidi="bg-BG"/>
              </w:rPr>
              <w:t xml:space="preserve">(изменен с решение на ОСА на </w:t>
            </w:r>
            <w:r w:rsidR="003532FD">
              <w:rPr>
                <w:rFonts w:ascii="Times New Roman" w:hAnsi="Times New Roman"/>
                <w:bCs/>
                <w:i/>
                <w:sz w:val="24"/>
                <w:szCs w:val="24"/>
                <w:lang w:val="en-US" w:bidi="bg-BG"/>
              </w:rPr>
              <w:t>25</w:t>
            </w:r>
            <w:r w:rsidR="007A147B">
              <w:rPr>
                <w:rFonts w:ascii="Times New Roman" w:hAnsi="Times New Roman"/>
                <w:bCs/>
                <w:i/>
                <w:sz w:val="24"/>
                <w:szCs w:val="24"/>
                <w:lang w:val="en-US" w:bidi="bg-BG"/>
              </w:rPr>
              <w:t>.02.</w:t>
            </w:r>
            <w:r w:rsidRPr="006F7A15">
              <w:rPr>
                <w:rFonts w:ascii="Times New Roman" w:hAnsi="Times New Roman"/>
                <w:bCs/>
                <w:i/>
                <w:sz w:val="24"/>
                <w:szCs w:val="24"/>
                <w:lang w:bidi="bg-BG"/>
              </w:rPr>
              <w:t>2014 г.</w:t>
            </w:r>
            <w:r w:rsidR="007B6E19">
              <w:rPr>
                <w:rFonts w:ascii="Times New Roman" w:hAnsi="Times New Roman"/>
                <w:bCs/>
                <w:i/>
                <w:sz w:val="24"/>
                <w:szCs w:val="24"/>
                <w:lang w:bidi="bg-BG"/>
              </w:rPr>
              <w:t xml:space="preserve"> и </w:t>
            </w:r>
            <w:r w:rsidR="00D65F71" w:rsidRPr="009257BC">
              <w:rPr>
                <w:rFonts w:ascii="Times New Roman" w:hAnsi="Times New Roman"/>
                <w:bCs/>
                <w:i/>
                <w:sz w:val="24"/>
                <w:szCs w:val="24"/>
                <w:lang w:bidi="bg-BG"/>
              </w:rPr>
              <w:t>изменен с решение на ОСА на 2</w:t>
            </w:r>
            <w:r w:rsidR="00D65F71" w:rsidRPr="009257BC">
              <w:rPr>
                <w:rFonts w:ascii="Times New Roman" w:hAnsi="Times New Roman"/>
                <w:bCs/>
                <w:i/>
                <w:sz w:val="24"/>
                <w:szCs w:val="24"/>
                <w:lang w:val="en-US" w:bidi="bg-BG"/>
              </w:rPr>
              <w:t>3</w:t>
            </w:r>
            <w:r w:rsidR="007B6E19" w:rsidRPr="009257BC">
              <w:rPr>
                <w:rFonts w:ascii="Times New Roman" w:hAnsi="Times New Roman"/>
                <w:bCs/>
                <w:i/>
                <w:sz w:val="24"/>
                <w:szCs w:val="24"/>
                <w:lang w:bidi="bg-BG"/>
              </w:rPr>
              <w:t>.02.2017 г.</w:t>
            </w:r>
            <w:r w:rsidRPr="009257BC">
              <w:rPr>
                <w:rFonts w:ascii="Times New Roman" w:hAnsi="Times New Roman"/>
                <w:bCs/>
                <w:i/>
                <w:sz w:val="24"/>
                <w:szCs w:val="24"/>
                <w:lang w:bidi="bg-BG"/>
              </w:rPr>
              <w:t>)</w:t>
            </w:r>
          </w:p>
        </w:tc>
        <w:tc>
          <w:tcPr>
            <w:tcW w:w="4928" w:type="dxa"/>
          </w:tcPr>
          <w:p w:rsidR="003C2A2D" w:rsidRPr="001C04EC" w:rsidRDefault="003C2A2D" w:rsidP="001C04EC">
            <w:pPr>
              <w:spacing w:after="0" w:line="288" w:lineRule="auto"/>
              <w:jc w:val="center"/>
              <w:rPr>
                <w:rFonts w:ascii="Times New Roman" w:eastAsia="Times New Roman" w:hAnsi="Times New Roman"/>
                <w:b/>
                <w:sz w:val="24"/>
                <w:szCs w:val="24"/>
                <w:lang w:val="en-GB" w:bidi="en-US"/>
              </w:rPr>
            </w:pPr>
            <w:r w:rsidRPr="001C04EC">
              <w:rPr>
                <w:rFonts w:ascii="Times New Roman" w:eastAsia="Times New Roman" w:hAnsi="Times New Roman"/>
                <w:b/>
                <w:sz w:val="24"/>
                <w:szCs w:val="24"/>
                <w:lang w:val="en-GB" w:bidi="en-US"/>
              </w:rPr>
              <w:t>ARTICLES OF ASSOCIATION</w:t>
            </w:r>
          </w:p>
          <w:p w:rsidR="00B46702" w:rsidRDefault="003C2A2D" w:rsidP="00250899">
            <w:pPr>
              <w:spacing w:after="0" w:line="288" w:lineRule="auto"/>
              <w:jc w:val="center"/>
              <w:rPr>
                <w:rFonts w:ascii="Times New Roman" w:eastAsia="Times New Roman" w:hAnsi="Times New Roman"/>
                <w:b/>
                <w:sz w:val="24"/>
                <w:szCs w:val="24"/>
                <w:lang w:val="en-US" w:bidi="en-US"/>
              </w:rPr>
            </w:pPr>
            <w:r w:rsidRPr="001C04EC">
              <w:rPr>
                <w:rFonts w:ascii="Times New Roman" w:eastAsia="Times New Roman" w:hAnsi="Times New Roman"/>
                <w:b/>
                <w:sz w:val="24"/>
                <w:szCs w:val="24"/>
                <w:lang w:val="en-GB" w:bidi="en-US"/>
              </w:rPr>
              <w:t xml:space="preserve">OF </w:t>
            </w:r>
            <w:r w:rsidR="00027B7C">
              <w:rPr>
                <w:rFonts w:ascii="Times New Roman" w:eastAsia="Times New Roman" w:hAnsi="Times New Roman"/>
                <w:b/>
                <w:sz w:val="24"/>
                <w:szCs w:val="24"/>
                <w:lang w:bidi="en-US"/>
              </w:rPr>
              <w:t>„</w:t>
            </w:r>
            <w:r w:rsidR="00443F1D">
              <w:rPr>
                <w:rFonts w:ascii="Times New Roman" w:eastAsia="Times New Roman" w:hAnsi="Times New Roman"/>
                <w:b/>
                <w:sz w:val="24"/>
                <w:szCs w:val="24"/>
                <w:lang w:val="en-US" w:bidi="en-US"/>
              </w:rPr>
              <w:t xml:space="preserve">PHOENIX </w:t>
            </w:r>
            <w:r w:rsidR="00475793">
              <w:rPr>
                <w:rFonts w:ascii="Times New Roman" w:eastAsia="Times New Roman" w:hAnsi="Times New Roman"/>
                <w:b/>
                <w:sz w:val="24"/>
                <w:szCs w:val="24"/>
                <w:lang w:val="en-US" w:bidi="en-US"/>
              </w:rPr>
              <w:t>CAPITAL</w:t>
            </w:r>
            <w:r w:rsidR="00AD2D13">
              <w:rPr>
                <w:rFonts w:ascii="Times New Roman" w:eastAsia="Times New Roman" w:hAnsi="Times New Roman"/>
                <w:b/>
                <w:sz w:val="24"/>
                <w:szCs w:val="24"/>
                <w:lang w:bidi="en-US"/>
              </w:rPr>
              <w:t xml:space="preserve"> </w:t>
            </w:r>
            <w:r w:rsidR="00AD2D13">
              <w:rPr>
                <w:rFonts w:ascii="Times New Roman" w:eastAsia="Times New Roman" w:hAnsi="Times New Roman"/>
                <w:b/>
                <w:sz w:val="24"/>
                <w:szCs w:val="24"/>
                <w:lang w:val="en-US" w:bidi="en-US"/>
              </w:rPr>
              <w:t>HOLDING</w:t>
            </w:r>
            <w:r w:rsidR="00027B7C">
              <w:rPr>
                <w:rFonts w:ascii="Times New Roman" w:eastAsia="Times New Roman" w:hAnsi="Times New Roman"/>
                <w:b/>
                <w:sz w:val="24"/>
                <w:szCs w:val="24"/>
                <w:lang w:bidi="en-US"/>
              </w:rPr>
              <w:t xml:space="preserve">” </w:t>
            </w:r>
            <w:r w:rsidR="00027B7C">
              <w:rPr>
                <w:rFonts w:ascii="Times New Roman" w:eastAsia="Times New Roman" w:hAnsi="Times New Roman"/>
                <w:b/>
                <w:sz w:val="24"/>
                <w:szCs w:val="24"/>
                <w:lang w:val="en-US" w:bidi="en-US"/>
              </w:rPr>
              <w:t>AD</w:t>
            </w:r>
          </w:p>
          <w:p w:rsidR="004858B7" w:rsidRDefault="004858B7" w:rsidP="00250899">
            <w:pPr>
              <w:spacing w:after="0" w:line="288" w:lineRule="auto"/>
              <w:jc w:val="center"/>
              <w:rPr>
                <w:rFonts w:ascii="Times New Roman" w:hAnsi="Times New Roman"/>
                <w:i/>
                <w:sz w:val="24"/>
                <w:szCs w:val="24"/>
                <w:lang w:val="en-US"/>
              </w:rPr>
            </w:pPr>
          </w:p>
          <w:p w:rsidR="004858B7" w:rsidRPr="00027B7C" w:rsidRDefault="004858B7" w:rsidP="00250899">
            <w:pPr>
              <w:spacing w:after="0" w:line="288" w:lineRule="auto"/>
              <w:jc w:val="center"/>
              <w:rPr>
                <w:rFonts w:ascii="Times New Roman" w:eastAsia="Times New Roman" w:hAnsi="Times New Roman"/>
                <w:i/>
                <w:sz w:val="24"/>
                <w:szCs w:val="24"/>
                <w:lang w:val="en-US" w:bidi="en-US"/>
              </w:rPr>
            </w:pPr>
            <w:r w:rsidRPr="006F7A15">
              <w:rPr>
                <w:rFonts w:ascii="Times New Roman" w:hAnsi="Times New Roman"/>
                <w:i/>
                <w:sz w:val="24"/>
                <w:szCs w:val="24"/>
                <w:lang w:val="en-US"/>
              </w:rPr>
              <w:t xml:space="preserve">(amended by a resolution of the GMS dated </w:t>
            </w:r>
            <w:r w:rsidR="003532FD">
              <w:rPr>
                <w:rFonts w:ascii="Times New Roman" w:hAnsi="Times New Roman"/>
                <w:i/>
                <w:sz w:val="24"/>
                <w:szCs w:val="24"/>
                <w:lang w:val="en-US"/>
              </w:rPr>
              <w:t>25</w:t>
            </w:r>
            <w:r w:rsidR="007A147B">
              <w:rPr>
                <w:rFonts w:ascii="Times New Roman" w:hAnsi="Times New Roman"/>
                <w:i/>
                <w:sz w:val="24"/>
                <w:szCs w:val="24"/>
                <w:lang w:val="en-US"/>
              </w:rPr>
              <w:t>.02.</w:t>
            </w:r>
            <w:r w:rsidRPr="006F7A15">
              <w:rPr>
                <w:rFonts w:ascii="Times New Roman" w:hAnsi="Times New Roman"/>
                <w:i/>
                <w:sz w:val="24"/>
                <w:szCs w:val="24"/>
                <w:lang w:val="en-US"/>
              </w:rPr>
              <w:t>2014</w:t>
            </w:r>
            <w:r w:rsidR="007B6E19">
              <w:t xml:space="preserve"> </w:t>
            </w:r>
            <w:r w:rsidR="007B6E19">
              <w:rPr>
                <w:lang w:val="en-US"/>
              </w:rPr>
              <w:t xml:space="preserve">and </w:t>
            </w:r>
            <w:r w:rsidR="007B6E19" w:rsidRPr="007B6E19">
              <w:rPr>
                <w:rFonts w:ascii="Times New Roman" w:hAnsi="Times New Roman"/>
                <w:i/>
                <w:sz w:val="24"/>
                <w:szCs w:val="24"/>
                <w:lang w:val="en-US"/>
              </w:rPr>
              <w:t xml:space="preserve">amended by </w:t>
            </w:r>
            <w:r w:rsidR="009257BC">
              <w:rPr>
                <w:rFonts w:ascii="Times New Roman" w:hAnsi="Times New Roman"/>
                <w:i/>
                <w:sz w:val="24"/>
                <w:szCs w:val="24"/>
                <w:lang w:val="en-US"/>
              </w:rPr>
              <w:t>a resolution of the GMS dated 23</w:t>
            </w:r>
            <w:r w:rsidR="007B6E19">
              <w:rPr>
                <w:rFonts w:ascii="Times New Roman" w:hAnsi="Times New Roman"/>
                <w:i/>
                <w:sz w:val="24"/>
                <w:szCs w:val="24"/>
                <w:lang w:val="en-US"/>
              </w:rPr>
              <w:t>.02.2017</w:t>
            </w:r>
            <w:r w:rsidRPr="006F7A15">
              <w:rPr>
                <w:rFonts w:ascii="Times New Roman" w:hAnsi="Times New Roman"/>
                <w:i/>
                <w:sz w:val="24"/>
                <w:szCs w:val="24"/>
                <w:lang w:val="en-US"/>
              </w:rPr>
              <w:t>)</w:t>
            </w:r>
          </w:p>
        </w:tc>
      </w:tr>
      <w:tr w:rsidR="00E94A98" w:rsidRPr="001C04EC" w:rsidTr="003C2A2D">
        <w:trPr>
          <w:trHeight w:val="669"/>
        </w:trPr>
        <w:tc>
          <w:tcPr>
            <w:tcW w:w="4927" w:type="dxa"/>
          </w:tcPr>
          <w:p w:rsidR="00E94A98" w:rsidRDefault="00E94A98" w:rsidP="001C04EC">
            <w:pPr>
              <w:spacing w:after="0" w:line="288" w:lineRule="auto"/>
              <w:jc w:val="center"/>
              <w:rPr>
                <w:rFonts w:ascii="Times New Roman" w:hAnsi="Times New Roman"/>
                <w:sz w:val="24"/>
                <w:szCs w:val="24"/>
                <w:lang w:val="en-US"/>
              </w:rPr>
            </w:pPr>
          </w:p>
          <w:p w:rsidR="002708CA" w:rsidRDefault="002708CA" w:rsidP="001C04EC">
            <w:pPr>
              <w:spacing w:after="0" w:line="288" w:lineRule="auto"/>
              <w:jc w:val="center"/>
              <w:rPr>
                <w:rFonts w:ascii="Times New Roman" w:hAnsi="Times New Roman"/>
                <w:sz w:val="24"/>
                <w:szCs w:val="24"/>
                <w:lang w:val="en-US"/>
              </w:rPr>
            </w:pPr>
          </w:p>
          <w:p w:rsidR="002708CA" w:rsidRPr="001C04EC" w:rsidRDefault="002708CA" w:rsidP="001C04EC">
            <w:pPr>
              <w:spacing w:after="0" w:line="288" w:lineRule="auto"/>
              <w:jc w:val="center"/>
              <w:rPr>
                <w:rFonts w:ascii="Times New Roman" w:hAnsi="Times New Roman"/>
                <w:sz w:val="24"/>
                <w:szCs w:val="24"/>
                <w:lang w:val="en-US"/>
              </w:rPr>
            </w:pPr>
          </w:p>
        </w:tc>
        <w:tc>
          <w:tcPr>
            <w:tcW w:w="4928" w:type="dxa"/>
          </w:tcPr>
          <w:p w:rsidR="00E94A98" w:rsidRPr="001C04EC" w:rsidRDefault="00E94A98" w:rsidP="001C04EC">
            <w:pPr>
              <w:spacing w:after="0" w:line="288" w:lineRule="auto"/>
              <w:jc w:val="center"/>
              <w:rPr>
                <w:rFonts w:ascii="Times New Roman" w:hAnsi="Times New Roman"/>
                <w:sz w:val="24"/>
                <w:szCs w:val="24"/>
              </w:rPr>
            </w:pPr>
          </w:p>
        </w:tc>
      </w:tr>
      <w:tr w:rsidR="0085492A" w:rsidRPr="001C04EC" w:rsidTr="003C2A2D">
        <w:trPr>
          <w:trHeight w:val="900"/>
        </w:trPr>
        <w:tc>
          <w:tcPr>
            <w:tcW w:w="4927" w:type="dxa"/>
          </w:tcPr>
          <w:p w:rsidR="003C2A2D" w:rsidRPr="001C04EC" w:rsidRDefault="003C2A2D"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lang w:bidi="bg-BG"/>
              </w:rPr>
              <w:t>Раздел І</w:t>
            </w:r>
          </w:p>
          <w:p w:rsidR="0085492A" w:rsidRPr="001C04EC" w:rsidRDefault="003C2A2D" w:rsidP="001C04EC">
            <w:pPr>
              <w:spacing w:after="0" w:line="288" w:lineRule="auto"/>
              <w:jc w:val="center"/>
              <w:rPr>
                <w:rFonts w:ascii="Times New Roman" w:hAnsi="Times New Roman"/>
                <w:sz w:val="24"/>
                <w:szCs w:val="24"/>
                <w:lang w:bidi="bg-BG"/>
              </w:rPr>
            </w:pPr>
            <w:r w:rsidRPr="001C04EC">
              <w:rPr>
                <w:rFonts w:ascii="Times New Roman" w:hAnsi="Times New Roman"/>
                <w:b/>
                <w:sz w:val="24"/>
                <w:szCs w:val="24"/>
                <w:lang w:bidi="bg-BG"/>
              </w:rPr>
              <w:t>ОБЩИ РАЗПОРЕДБИ</w:t>
            </w:r>
          </w:p>
        </w:tc>
        <w:tc>
          <w:tcPr>
            <w:tcW w:w="4928" w:type="dxa"/>
          </w:tcPr>
          <w:p w:rsidR="003C2A2D" w:rsidRPr="001C04EC" w:rsidRDefault="003C2A2D"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bidi="en-US"/>
              </w:rPr>
              <w:t>Section I</w:t>
            </w:r>
          </w:p>
          <w:p w:rsidR="0085492A" w:rsidRPr="001C04EC" w:rsidRDefault="003C2A2D" w:rsidP="001C04EC">
            <w:pPr>
              <w:spacing w:after="0" w:line="288" w:lineRule="auto"/>
              <w:jc w:val="center"/>
              <w:rPr>
                <w:rFonts w:ascii="Times New Roman" w:hAnsi="Times New Roman"/>
                <w:sz w:val="24"/>
                <w:szCs w:val="24"/>
                <w:lang w:bidi="en-US"/>
              </w:rPr>
            </w:pPr>
            <w:r w:rsidRPr="001C04EC">
              <w:rPr>
                <w:rFonts w:ascii="Times New Roman" w:hAnsi="Times New Roman"/>
                <w:b/>
                <w:sz w:val="24"/>
                <w:szCs w:val="24"/>
                <w:lang w:val="en-GB" w:bidi="en-US"/>
              </w:rPr>
              <w:t>GENERAL PROVISIONS</w:t>
            </w:r>
          </w:p>
        </w:tc>
      </w:tr>
      <w:tr w:rsidR="003C2A2D" w:rsidRPr="001C04EC" w:rsidTr="00D74F5B">
        <w:trPr>
          <w:trHeight w:val="649"/>
        </w:trPr>
        <w:tc>
          <w:tcPr>
            <w:tcW w:w="4927" w:type="dxa"/>
          </w:tcPr>
          <w:p w:rsidR="003C2A2D" w:rsidRPr="001C04EC" w:rsidRDefault="003C2A2D"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lang w:bidi="bg-BG"/>
              </w:rPr>
              <w:t>Член 1</w:t>
            </w:r>
          </w:p>
        </w:tc>
        <w:tc>
          <w:tcPr>
            <w:tcW w:w="4928" w:type="dxa"/>
          </w:tcPr>
          <w:p w:rsidR="003C2A2D" w:rsidRPr="001C04EC" w:rsidRDefault="003C2A2D"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bidi="en-US"/>
              </w:rPr>
              <w:t>Article 1</w:t>
            </w:r>
          </w:p>
        </w:tc>
      </w:tr>
      <w:tr w:rsidR="003C2A2D" w:rsidRPr="001C04EC" w:rsidTr="00D74F5B">
        <w:trPr>
          <w:trHeight w:val="573"/>
        </w:trPr>
        <w:tc>
          <w:tcPr>
            <w:tcW w:w="4927" w:type="dxa"/>
          </w:tcPr>
          <w:p w:rsidR="003C2A2D" w:rsidRPr="001C04EC" w:rsidRDefault="00D74F5B"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lang w:bidi="bg-BG"/>
              </w:rPr>
              <w:t>Правен статут</w:t>
            </w:r>
          </w:p>
        </w:tc>
        <w:tc>
          <w:tcPr>
            <w:tcW w:w="4928" w:type="dxa"/>
          </w:tcPr>
          <w:p w:rsidR="003C2A2D" w:rsidRPr="001C04EC" w:rsidRDefault="00D74F5B"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bidi="en-US"/>
              </w:rPr>
              <w:t>Legal status</w:t>
            </w:r>
          </w:p>
        </w:tc>
      </w:tr>
      <w:tr w:rsidR="00D74F5B" w:rsidRPr="001C04EC" w:rsidTr="00D74F5B">
        <w:trPr>
          <w:trHeight w:val="1971"/>
        </w:trPr>
        <w:tc>
          <w:tcPr>
            <w:tcW w:w="4927" w:type="dxa"/>
          </w:tcPr>
          <w:p w:rsidR="00D74F5B" w:rsidRPr="001C04EC" w:rsidRDefault="006F7A15" w:rsidP="001C04EC">
            <w:pPr>
              <w:spacing w:after="0" w:line="288" w:lineRule="auto"/>
              <w:jc w:val="both"/>
              <w:rPr>
                <w:rFonts w:ascii="Times New Roman" w:hAnsi="Times New Roman"/>
                <w:b/>
                <w:sz w:val="24"/>
                <w:szCs w:val="24"/>
                <w:lang w:bidi="bg-BG"/>
              </w:rPr>
            </w:pPr>
            <w:r w:rsidRPr="006F7A15">
              <w:rPr>
                <w:rFonts w:ascii="Times New Roman" w:hAnsi="Times New Roman"/>
                <w:bCs/>
                <w:i/>
                <w:sz w:val="24"/>
                <w:szCs w:val="24"/>
                <w:lang w:bidi="bg-BG"/>
              </w:rPr>
              <w:t>(изменен с решение на ОСА на</w:t>
            </w:r>
            <w:r w:rsidR="0007431C" w:rsidRPr="006F7A15">
              <w:rPr>
                <w:rFonts w:ascii="Times New Roman" w:hAnsi="Times New Roman"/>
                <w:bCs/>
                <w:i/>
                <w:sz w:val="24"/>
                <w:szCs w:val="24"/>
                <w:lang w:bidi="bg-BG"/>
              </w:rPr>
              <w:t xml:space="preserve"> </w:t>
            </w:r>
            <w:r w:rsidR="00924FA9">
              <w:rPr>
                <w:rFonts w:ascii="Times New Roman" w:hAnsi="Times New Roman"/>
                <w:bCs/>
                <w:i/>
                <w:sz w:val="24"/>
                <w:szCs w:val="24"/>
                <w:lang w:val="en-US" w:bidi="bg-BG"/>
              </w:rPr>
              <w:t>25</w:t>
            </w:r>
            <w:r w:rsidR="001D0D38">
              <w:rPr>
                <w:rFonts w:ascii="Times New Roman" w:hAnsi="Times New Roman"/>
                <w:bCs/>
                <w:i/>
                <w:sz w:val="24"/>
                <w:szCs w:val="24"/>
                <w:lang w:val="en-US" w:bidi="bg-BG"/>
              </w:rPr>
              <w:t>.</w:t>
            </w:r>
            <w:r w:rsidR="007A147B">
              <w:rPr>
                <w:rFonts w:ascii="Times New Roman" w:hAnsi="Times New Roman"/>
                <w:bCs/>
                <w:i/>
                <w:sz w:val="24"/>
                <w:szCs w:val="24"/>
                <w:lang w:val="en-US" w:bidi="bg-BG"/>
              </w:rPr>
              <w:t>02.</w:t>
            </w:r>
            <w:r w:rsidR="0007431C" w:rsidRPr="006F7A15">
              <w:rPr>
                <w:rFonts w:ascii="Times New Roman" w:hAnsi="Times New Roman"/>
                <w:bCs/>
                <w:i/>
                <w:sz w:val="24"/>
                <w:szCs w:val="24"/>
                <w:lang w:bidi="bg-BG"/>
              </w:rPr>
              <w:t>2014 г.</w:t>
            </w:r>
            <w:r w:rsidR="0092496E" w:rsidRPr="006F7A15">
              <w:rPr>
                <w:rFonts w:ascii="Times New Roman" w:hAnsi="Times New Roman"/>
                <w:bCs/>
                <w:i/>
                <w:sz w:val="24"/>
                <w:szCs w:val="24"/>
                <w:lang w:bidi="bg-BG"/>
              </w:rPr>
              <w:t>)</w:t>
            </w:r>
            <w:r w:rsidR="0007431C">
              <w:rPr>
                <w:rFonts w:ascii="Times New Roman" w:hAnsi="Times New Roman"/>
                <w:bCs/>
                <w:sz w:val="24"/>
                <w:szCs w:val="24"/>
                <w:lang w:bidi="bg-BG"/>
              </w:rPr>
              <w:t xml:space="preserve"> </w:t>
            </w:r>
            <w:r w:rsidR="00027B7C" w:rsidRPr="00AE7D99">
              <w:rPr>
                <w:rFonts w:ascii="Times New Roman" w:hAnsi="Times New Roman"/>
                <w:bCs/>
                <w:sz w:val="24"/>
                <w:szCs w:val="24"/>
                <w:lang w:bidi="bg-BG"/>
              </w:rPr>
              <w:t xml:space="preserve">„ФЕНИКС </w:t>
            </w:r>
            <w:r w:rsidR="00475793" w:rsidRPr="00AE7D99">
              <w:rPr>
                <w:rFonts w:ascii="Times New Roman" w:hAnsi="Times New Roman"/>
                <w:bCs/>
                <w:sz w:val="24"/>
                <w:szCs w:val="24"/>
                <w:lang w:bidi="bg-BG"/>
              </w:rPr>
              <w:t>КАПИТАЛ</w:t>
            </w:r>
            <w:r w:rsidR="00AD2D13">
              <w:rPr>
                <w:rFonts w:ascii="Times New Roman" w:hAnsi="Times New Roman"/>
                <w:bCs/>
                <w:sz w:val="24"/>
                <w:szCs w:val="24"/>
                <w:lang w:val="en-US" w:bidi="bg-BG"/>
              </w:rPr>
              <w:t xml:space="preserve"> </w:t>
            </w:r>
            <w:r w:rsidR="00AD2D13">
              <w:rPr>
                <w:rFonts w:ascii="Times New Roman" w:hAnsi="Times New Roman"/>
                <w:bCs/>
                <w:sz w:val="24"/>
                <w:szCs w:val="24"/>
                <w:lang w:bidi="bg-BG"/>
              </w:rPr>
              <w:t>ХОЛДИНГ</w:t>
            </w:r>
            <w:r w:rsidR="00027B7C" w:rsidRPr="00AE7D99">
              <w:rPr>
                <w:rFonts w:ascii="Times New Roman" w:hAnsi="Times New Roman"/>
                <w:bCs/>
                <w:sz w:val="24"/>
                <w:szCs w:val="24"/>
                <w:lang w:bidi="bg-BG"/>
              </w:rPr>
              <w:t>” АД</w:t>
            </w:r>
            <w:r w:rsidR="00D74F5B" w:rsidRPr="001C04EC">
              <w:rPr>
                <w:rFonts w:ascii="Times New Roman" w:hAnsi="Times New Roman"/>
                <w:sz w:val="24"/>
                <w:szCs w:val="24"/>
              </w:rPr>
              <w:t xml:space="preserve"> (наричано по-долу </w:t>
            </w:r>
            <w:r w:rsidR="00D74F5B" w:rsidRPr="001C04EC">
              <w:rPr>
                <w:rFonts w:ascii="Times New Roman" w:hAnsi="Times New Roman"/>
                <w:b/>
                <w:sz w:val="24"/>
                <w:szCs w:val="24"/>
              </w:rPr>
              <w:t>“Дружеството”</w:t>
            </w:r>
            <w:r w:rsidR="00D74F5B" w:rsidRPr="001C04EC">
              <w:rPr>
                <w:rFonts w:ascii="Times New Roman" w:hAnsi="Times New Roman"/>
                <w:sz w:val="24"/>
                <w:szCs w:val="24"/>
              </w:rPr>
              <w:t>) е акционерно дружество с едностепенна система на управление, учредено в съответствие със законите на Република България.</w:t>
            </w:r>
          </w:p>
        </w:tc>
        <w:tc>
          <w:tcPr>
            <w:tcW w:w="4928" w:type="dxa"/>
          </w:tcPr>
          <w:p w:rsidR="00D74F5B" w:rsidRPr="001C04EC" w:rsidRDefault="006F7A15" w:rsidP="007A147B">
            <w:pPr>
              <w:spacing w:after="0" w:line="288" w:lineRule="auto"/>
              <w:jc w:val="both"/>
              <w:rPr>
                <w:rFonts w:ascii="Times New Roman" w:hAnsi="Times New Roman"/>
                <w:b/>
                <w:sz w:val="24"/>
                <w:szCs w:val="24"/>
                <w:lang w:val="en-GB" w:bidi="en-US"/>
              </w:rPr>
            </w:pPr>
            <w:r w:rsidRPr="006F7A15">
              <w:rPr>
                <w:rFonts w:ascii="Times New Roman" w:hAnsi="Times New Roman"/>
                <w:i/>
                <w:sz w:val="24"/>
                <w:szCs w:val="24"/>
                <w:lang w:val="en-US"/>
              </w:rPr>
              <w:t>(amended b</w:t>
            </w:r>
            <w:r w:rsidR="007A147B">
              <w:rPr>
                <w:rFonts w:ascii="Times New Roman" w:hAnsi="Times New Roman"/>
                <w:i/>
                <w:sz w:val="24"/>
                <w:szCs w:val="24"/>
                <w:lang w:val="en-US"/>
              </w:rPr>
              <w:t xml:space="preserve">y a resolution of the GMS dated </w:t>
            </w:r>
            <w:r w:rsidR="001061D8">
              <w:rPr>
                <w:rFonts w:ascii="Times New Roman" w:hAnsi="Times New Roman"/>
                <w:bCs/>
                <w:i/>
                <w:sz w:val="24"/>
                <w:szCs w:val="24"/>
                <w:lang w:val="en-US" w:bidi="bg-BG"/>
              </w:rPr>
              <w:t>25</w:t>
            </w:r>
            <w:r w:rsidR="007A147B">
              <w:rPr>
                <w:rFonts w:ascii="Times New Roman" w:hAnsi="Times New Roman"/>
                <w:i/>
                <w:sz w:val="24"/>
                <w:szCs w:val="24"/>
                <w:lang w:val="en-US"/>
              </w:rPr>
              <w:t>.02.</w:t>
            </w:r>
            <w:r w:rsidRPr="006F7A15">
              <w:rPr>
                <w:rFonts w:ascii="Times New Roman" w:hAnsi="Times New Roman"/>
                <w:i/>
                <w:sz w:val="24"/>
                <w:szCs w:val="24"/>
                <w:lang w:val="en-US"/>
              </w:rPr>
              <w:t>2014</w:t>
            </w:r>
            <w:r w:rsidR="0092496E" w:rsidRPr="006F7A15">
              <w:rPr>
                <w:rFonts w:ascii="Times New Roman" w:hAnsi="Times New Roman"/>
                <w:i/>
                <w:sz w:val="24"/>
                <w:szCs w:val="24"/>
                <w:lang w:val="en-US"/>
              </w:rPr>
              <w:t>)</w:t>
            </w:r>
            <w:r w:rsidR="0092496E">
              <w:rPr>
                <w:rFonts w:ascii="Times New Roman" w:hAnsi="Times New Roman"/>
                <w:sz w:val="24"/>
                <w:szCs w:val="24"/>
                <w:lang w:val="en-US"/>
              </w:rPr>
              <w:t xml:space="preserve"> </w:t>
            </w:r>
            <w:r w:rsidR="00027B7C" w:rsidRPr="00027B7C">
              <w:rPr>
                <w:rFonts w:ascii="Times New Roman" w:hAnsi="Times New Roman"/>
                <w:sz w:val="24"/>
                <w:szCs w:val="24"/>
                <w:lang w:val="en-GB"/>
              </w:rPr>
              <w:t xml:space="preserve">„PHOENIX </w:t>
            </w:r>
            <w:r w:rsidR="00475793" w:rsidRPr="00C1570D">
              <w:rPr>
                <w:rFonts w:ascii="Times New Roman" w:hAnsi="Times New Roman"/>
                <w:sz w:val="24"/>
                <w:szCs w:val="24"/>
                <w:lang w:val="en-GB"/>
              </w:rPr>
              <w:t>CAPITAL</w:t>
            </w:r>
            <w:r w:rsidR="00AD2D13">
              <w:rPr>
                <w:rFonts w:ascii="Times New Roman" w:hAnsi="Times New Roman"/>
                <w:sz w:val="24"/>
                <w:szCs w:val="24"/>
                <w:lang w:val="en-GB"/>
              </w:rPr>
              <w:t xml:space="preserve"> HOLDING</w:t>
            </w:r>
            <w:r w:rsidR="00027B7C" w:rsidRPr="00027B7C">
              <w:rPr>
                <w:rFonts w:ascii="Times New Roman" w:hAnsi="Times New Roman"/>
                <w:sz w:val="24"/>
                <w:szCs w:val="24"/>
                <w:lang w:val="en-GB"/>
              </w:rPr>
              <w:t>” AD</w:t>
            </w:r>
            <w:r w:rsidR="00D74F5B" w:rsidRPr="001C04EC">
              <w:rPr>
                <w:rFonts w:ascii="Times New Roman" w:hAnsi="Times New Roman"/>
                <w:sz w:val="24"/>
                <w:szCs w:val="24"/>
                <w:lang w:val="en-GB"/>
              </w:rPr>
              <w:t xml:space="preserve"> (hereinafter referred to as the “</w:t>
            </w:r>
            <w:r w:rsidR="00D74F5B" w:rsidRPr="001C04EC">
              <w:rPr>
                <w:rFonts w:ascii="Times New Roman" w:hAnsi="Times New Roman"/>
                <w:b/>
                <w:sz w:val="24"/>
                <w:szCs w:val="24"/>
                <w:lang w:val="en-GB"/>
              </w:rPr>
              <w:t>Company</w:t>
            </w:r>
            <w:r w:rsidR="00D74F5B" w:rsidRPr="001C04EC">
              <w:rPr>
                <w:rFonts w:ascii="Times New Roman" w:hAnsi="Times New Roman"/>
                <w:sz w:val="24"/>
                <w:szCs w:val="24"/>
                <w:lang w:val="en-GB"/>
              </w:rPr>
              <w:t>”) is a joint-stock company with one-tier management system, incorporated in accordance with the laws of the Republic of Bulgaria.</w:t>
            </w:r>
          </w:p>
        </w:tc>
      </w:tr>
      <w:tr w:rsidR="00D74F5B" w:rsidRPr="001C04EC" w:rsidTr="00D74F5B">
        <w:trPr>
          <w:trHeight w:val="555"/>
        </w:trPr>
        <w:tc>
          <w:tcPr>
            <w:tcW w:w="4927" w:type="dxa"/>
          </w:tcPr>
          <w:p w:rsidR="00D74F5B" w:rsidRPr="001C04EC" w:rsidRDefault="00D74F5B"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2</w:t>
            </w:r>
          </w:p>
        </w:tc>
        <w:tc>
          <w:tcPr>
            <w:tcW w:w="4928" w:type="dxa"/>
          </w:tcPr>
          <w:p w:rsidR="00D74F5B" w:rsidRPr="001C04EC" w:rsidRDefault="00D74F5B"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w:t>
            </w:r>
          </w:p>
        </w:tc>
      </w:tr>
      <w:tr w:rsidR="00D74F5B" w:rsidRPr="001C04EC" w:rsidTr="00D74F5B">
        <w:trPr>
          <w:trHeight w:val="565"/>
        </w:trPr>
        <w:tc>
          <w:tcPr>
            <w:tcW w:w="4927" w:type="dxa"/>
          </w:tcPr>
          <w:p w:rsidR="00D74F5B" w:rsidRPr="001C04EC" w:rsidRDefault="00D74F5B"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Фирма</w:t>
            </w:r>
          </w:p>
        </w:tc>
        <w:tc>
          <w:tcPr>
            <w:tcW w:w="4928" w:type="dxa"/>
          </w:tcPr>
          <w:p w:rsidR="00D74F5B" w:rsidRPr="001C04EC" w:rsidRDefault="00D74F5B"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Business name</w:t>
            </w:r>
          </w:p>
        </w:tc>
      </w:tr>
      <w:tr w:rsidR="00D74F5B" w:rsidRPr="001C04EC" w:rsidTr="00D74F5B">
        <w:trPr>
          <w:trHeight w:val="1306"/>
        </w:trPr>
        <w:tc>
          <w:tcPr>
            <w:tcW w:w="4927" w:type="dxa"/>
          </w:tcPr>
          <w:p w:rsidR="00D74F5B" w:rsidRPr="001C04EC" w:rsidRDefault="00D74F5B" w:rsidP="00250899">
            <w:pPr>
              <w:spacing w:after="0" w:line="288" w:lineRule="auto"/>
              <w:jc w:val="both"/>
              <w:rPr>
                <w:rFonts w:ascii="Times New Roman" w:hAnsi="Times New Roman"/>
                <w:b/>
                <w:sz w:val="24"/>
                <w:szCs w:val="24"/>
                <w:lang w:bidi="bg-BG"/>
              </w:rPr>
            </w:pPr>
            <w:r w:rsidRPr="001C04EC">
              <w:rPr>
                <w:rFonts w:ascii="Times New Roman" w:hAnsi="Times New Roman"/>
                <w:sz w:val="24"/>
                <w:szCs w:val="24"/>
              </w:rPr>
              <w:t xml:space="preserve">1. </w:t>
            </w:r>
            <w:r w:rsidR="006F7A15" w:rsidRPr="006F7A15">
              <w:rPr>
                <w:rFonts w:ascii="Times New Roman" w:hAnsi="Times New Roman"/>
                <w:bCs/>
                <w:i/>
                <w:sz w:val="24"/>
                <w:szCs w:val="24"/>
                <w:lang w:bidi="bg-BG"/>
              </w:rPr>
              <w:t xml:space="preserve">(изменен с решение на ОСА на </w:t>
            </w:r>
            <w:r w:rsidR="003532FD">
              <w:rPr>
                <w:rFonts w:ascii="Times New Roman" w:hAnsi="Times New Roman"/>
                <w:bCs/>
                <w:i/>
                <w:sz w:val="24"/>
                <w:szCs w:val="24"/>
                <w:lang w:val="en-US" w:bidi="bg-BG"/>
              </w:rPr>
              <w:t>25</w:t>
            </w:r>
            <w:r w:rsidR="001D0D38">
              <w:rPr>
                <w:rFonts w:ascii="Times New Roman" w:hAnsi="Times New Roman"/>
                <w:bCs/>
                <w:i/>
                <w:sz w:val="24"/>
                <w:szCs w:val="24"/>
                <w:lang w:val="en-US" w:bidi="bg-BG"/>
              </w:rPr>
              <w:t>.</w:t>
            </w:r>
            <w:r w:rsidR="007A147B">
              <w:rPr>
                <w:rFonts w:ascii="Times New Roman" w:hAnsi="Times New Roman"/>
                <w:bCs/>
                <w:i/>
                <w:sz w:val="24"/>
                <w:szCs w:val="24"/>
                <w:lang w:val="en-US" w:bidi="bg-BG"/>
              </w:rPr>
              <w:t>02.</w:t>
            </w:r>
            <w:r w:rsidR="006F7A15" w:rsidRPr="006F7A15">
              <w:rPr>
                <w:rFonts w:ascii="Times New Roman" w:hAnsi="Times New Roman"/>
                <w:bCs/>
                <w:i/>
                <w:sz w:val="24"/>
                <w:szCs w:val="24"/>
                <w:lang w:bidi="bg-BG"/>
              </w:rPr>
              <w:t>2014 г.)</w:t>
            </w:r>
            <w:r w:rsidR="006F7A15">
              <w:rPr>
                <w:rFonts w:ascii="Times New Roman" w:hAnsi="Times New Roman"/>
                <w:bCs/>
                <w:sz w:val="24"/>
                <w:szCs w:val="24"/>
                <w:lang w:bidi="bg-BG"/>
              </w:rPr>
              <w:t xml:space="preserve"> </w:t>
            </w:r>
            <w:r w:rsidRPr="001C04EC">
              <w:rPr>
                <w:rFonts w:ascii="Times New Roman" w:hAnsi="Times New Roman"/>
                <w:sz w:val="24"/>
                <w:szCs w:val="24"/>
              </w:rPr>
              <w:t xml:space="preserve">Фирмата на Дружеството е </w:t>
            </w:r>
            <w:r w:rsidR="00027B7C" w:rsidRPr="00AE7D99">
              <w:rPr>
                <w:rFonts w:ascii="Times New Roman" w:hAnsi="Times New Roman"/>
                <w:bCs/>
                <w:sz w:val="24"/>
                <w:szCs w:val="24"/>
                <w:lang w:bidi="bg-BG"/>
              </w:rPr>
              <w:t xml:space="preserve">„ФЕНИКС </w:t>
            </w:r>
            <w:r w:rsidR="00475793" w:rsidRPr="00AE7D99">
              <w:rPr>
                <w:rFonts w:ascii="Times New Roman" w:hAnsi="Times New Roman"/>
                <w:bCs/>
                <w:sz w:val="24"/>
                <w:szCs w:val="24"/>
                <w:lang w:bidi="bg-BG"/>
              </w:rPr>
              <w:t>КАПИТАЛ</w:t>
            </w:r>
            <w:r w:rsidR="00AD2D13">
              <w:rPr>
                <w:rFonts w:ascii="Times New Roman" w:hAnsi="Times New Roman"/>
                <w:bCs/>
                <w:sz w:val="24"/>
                <w:szCs w:val="24"/>
                <w:lang w:val="en-US" w:bidi="bg-BG"/>
              </w:rPr>
              <w:t xml:space="preserve"> </w:t>
            </w:r>
            <w:r w:rsidR="00AD2D13">
              <w:rPr>
                <w:rFonts w:ascii="Times New Roman" w:hAnsi="Times New Roman"/>
                <w:bCs/>
                <w:sz w:val="24"/>
                <w:szCs w:val="24"/>
                <w:lang w:bidi="bg-BG"/>
              </w:rPr>
              <w:t>ХОЛДИНГ</w:t>
            </w:r>
            <w:r w:rsidR="00027B7C" w:rsidRPr="00AE7D99">
              <w:rPr>
                <w:rFonts w:ascii="Times New Roman" w:hAnsi="Times New Roman"/>
                <w:bCs/>
                <w:sz w:val="24"/>
                <w:szCs w:val="24"/>
                <w:lang w:bidi="bg-BG"/>
              </w:rPr>
              <w:t>” АД</w:t>
            </w:r>
            <w:r w:rsidRPr="001C04EC">
              <w:rPr>
                <w:rFonts w:ascii="Times New Roman" w:hAnsi="Times New Roman"/>
                <w:sz w:val="24"/>
                <w:szCs w:val="24"/>
              </w:rPr>
              <w:t xml:space="preserve">. На латиница тя се изписва като </w:t>
            </w:r>
            <w:r w:rsidR="005F5070" w:rsidRPr="00AE7D99">
              <w:rPr>
                <w:rFonts w:ascii="Times New Roman" w:hAnsi="Times New Roman"/>
                <w:sz w:val="24"/>
                <w:szCs w:val="24"/>
              </w:rPr>
              <w:t>„</w:t>
            </w:r>
            <w:r w:rsidR="005F5070" w:rsidRPr="00027B7C">
              <w:rPr>
                <w:rFonts w:ascii="Times New Roman" w:hAnsi="Times New Roman"/>
                <w:sz w:val="24"/>
                <w:szCs w:val="24"/>
                <w:lang w:val="en-GB"/>
              </w:rPr>
              <w:t>PHOENIX</w:t>
            </w:r>
            <w:r w:rsidR="005F5070" w:rsidRPr="00AE7D99">
              <w:rPr>
                <w:rFonts w:ascii="Times New Roman" w:hAnsi="Times New Roman"/>
                <w:sz w:val="24"/>
                <w:szCs w:val="24"/>
              </w:rPr>
              <w:t xml:space="preserve"> </w:t>
            </w:r>
            <w:r w:rsidR="00475793" w:rsidRPr="00C1570D">
              <w:rPr>
                <w:rFonts w:ascii="Times New Roman" w:hAnsi="Times New Roman"/>
                <w:sz w:val="24"/>
                <w:szCs w:val="24"/>
                <w:lang w:val="en-GB"/>
              </w:rPr>
              <w:t>CAPITAL</w:t>
            </w:r>
            <w:r w:rsidR="00AD2D13">
              <w:rPr>
                <w:rFonts w:ascii="Times New Roman" w:hAnsi="Times New Roman"/>
                <w:sz w:val="24"/>
                <w:szCs w:val="24"/>
                <w:lang w:val="en-GB"/>
              </w:rPr>
              <w:t xml:space="preserve"> HOLDING</w:t>
            </w:r>
            <w:r w:rsidR="005F5070" w:rsidRPr="00AE7D99">
              <w:rPr>
                <w:rFonts w:ascii="Times New Roman" w:hAnsi="Times New Roman"/>
                <w:sz w:val="24"/>
                <w:szCs w:val="24"/>
              </w:rPr>
              <w:t xml:space="preserve">” </w:t>
            </w:r>
            <w:r w:rsidR="005F5070" w:rsidRPr="00027B7C">
              <w:rPr>
                <w:rFonts w:ascii="Times New Roman" w:hAnsi="Times New Roman"/>
                <w:sz w:val="24"/>
                <w:szCs w:val="24"/>
                <w:lang w:val="en-GB"/>
              </w:rPr>
              <w:t>AD</w:t>
            </w:r>
            <w:r w:rsidRPr="001C04EC">
              <w:rPr>
                <w:rFonts w:ascii="Times New Roman" w:hAnsi="Times New Roman"/>
                <w:sz w:val="24"/>
                <w:szCs w:val="24"/>
              </w:rPr>
              <w:t>.</w:t>
            </w:r>
          </w:p>
        </w:tc>
        <w:tc>
          <w:tcPr>
            <w:tcW w:w="4928" w:type="dxa"/>
          </w:tcPr>
          <w:p w:rsidR="00D74F5B" w:rsidRPr="001C04EC" w:rsidRDefault="00D74F5B" w:rsidP="00250899">
            <w:pPr>
              <w:keepLines/>
              <w:spacing w:after="0" w:line="288" w:lineRule="auto"/>
              <w:jc w:val="both"/>
              <w:rPr>
                <w:rFonts w:ascii="Times New Roman" w:hAnsi="Times New Roman"/>
                <w:sz w:val="24"/>
                <w:szCs w:val="24"/>
                <w:lang w:val="en-GB"/>
              </w:rPr>
            </w:pPr>
            <w:r w:rsidRPr="001C04EC">
              <w:rPr>
                <w:rFonts w:ascii="Times New Roman" w:hAnsi="Times New Roman"/>
                <w:sz w:val="24"/>
                <w:szCs w:val="24"/>
                <w:lang w:val="en-GB"/>
              </w:rPr>
              <w:t xml:space="preserve">1. </w:t>
            </w:r>
            <w:r w:rsidR="006F7A15" w:rsidRPr="006F7A15">
              <w:rPr>
                <w:rFonts w:ascii="Times New Roman" w:hAnsi="Times New Roman"/>
                <w:i/>
                <w:sz w:val="24"/>
                <w:szCs w:val="24"/>
                <w:lang w:val="en-US"/>
              </w:rPr>
              <w:t xml:space="preserve">(amended by a resolution of the GMS dated </w:t>
            </w:r>
            <w:r w:rsidR="003532FD">
              <w:rPr>
                <w:rFonts w:ascii="Times New Roman" w:hAnsi="Times New Roman"/>
                <w:i/>
                <w:sz w:val="24"/>
                <w:szCs w:val="24"/>
                <w:lang w:val="en-US"/>
              </w:rPr>
              <w:t>25</w:t>
            </w:r>
            <w:r w:rsidR="001D0D38">
              <w:rPr>
                <w:rFonts w:ascii="Times New Roman" w:hAnsi="Times New Roman"/>
                <w:i/>
                <w:sz w:val="24"/>
                <w:szCs w:val="24"/>
                <w:lang w:val="en-US"/>
              </w:rPr>
              <w:t>.</w:t>
            </w:r>
            <w:r w:rsidR="007A147B">
              <w:rPr>
                <w:rFonts w:ascii="Times New Roman" w:hAnsi="Times New Roman"/>
                <w:i/>
                <w:sz w:val="24"/>
                <w:szCs w:val="24"/>
                <w:lang w:val="en-US"/>
              </w:rPr>
              <w:t>02.</w:t>
            </w:r>
            <w:r w:rsidR="006F7A15" w:rsidRPr="006F7A15">
              <w:rPr>
                <w:rFonts w:ascii="Times New Roman" w:hAnsi="Times New Roman"/>
                <w:i/>
                <w:sz w:val="24"/>
                <w:szCs w:val="24"/>
                <w:lang w:val="en-US"/>
              </w:rPr>
              <w:t>2014)</w:t>
            </w:r>
            <w:r w:rsidR="006F7A15">
              <w:rPr>
                <w:rFonts w:ascii="Times New Roman" w:hAnsi="Times New Roman"/>
                <w:i/>
                <w:sz w:val="24"/>
                <w:szCs w:val="24"/>
                <w:lang w:val="en-US"/>
              </w:rPr>
              <w:t xml:space="preserve"> </w:t>
            </w:r>
            <w:r w:rsidRPr="001C04EC">
              <w:rPr>
                <w:rFonts w:ascii="Times New Roman" w:hAnsi="Times New Roman"/>
                <w:sz w:val="24"/>
                <w:szCs w:val="24"/>
                <w:lang w:val="en-GB"/>
              </w:rPr>
              <w:t xml:space="preserve">The business name of the Company shall be </w:t>
            </w:r>
            <w:r w:rsidR="00027B7C" w:rsidRPr="00027B7C">
              <w:rPr>
                <w:rFonts w:ascii="Times New Roman" w:hAnsi="Times New Roman"/>
                <w:bCs/>
                <w:sz w:val="24"/>
                <w:szCs w:val="24"/>
                <w:lang w:val="en-US" w:bidi="bg-BG"/>
              </w:rPr>
              <w:t xml:space="preserve">„ФЕНИКС </w:t>
            </w:r>
            <w:r w:rsidR="00475793" w:rsidRPr="00C1570D">
              <w:rPr>
                <w:rFonts w:ascii="Times New Roman" w:hAnsi="Times New Roman"/>
                <w:bCs/>
                <w:sz w:val="24"/>
                <w:szCs w:val="24"/>
                <w:lang w:val="en-US" w:bidi="bg-BG"/>
              </w:rPr>
              <w:t>КАПИТАЛ</w:t>
            </w:r>
            <w:r w:rsidR="00AD2D13">
              <w:rPr>
                <w:rFonts w:ascii="Times New Roman" w:hAnsi="Times New Roman"/>
                <w:bCs/>
                <w:sz w:val="24"/>
                <w:szCs w:val="24"/>
                <w:lang w:val="en-US" w:bidi="bg-BG"/>
              </w:rPr>
              <w:t xml:space="preserve"> </w:t>
            </w:r>
            <w:r w:rsidR="00AD2D13">
              <w:rPr>
                <w:rFonts w:ascii="Times New Roman" w:hAnsi="Times New Roman"/>
                <w:bCs/>
                <w:sz w:val="24"/>
                <w:szCs w:val="24"/>
                <w:lang w:bidi="bg-BG"/>
              </w:rPr>
              <w:t>ХОЛДИНГ</w:t>
            </w:r>
            <w:r w:rsidR="00027B7C" w:rsidRPr="00027B7C">
              <w:rPr>
                <w:rFonts w:ascii="Times New Roman" w:hAnsi="Times New Roman"/>
                <w:bCs/>
                <w:sz w:val="24"/>
                <w:szCs w:val="24"/>
                <w:lang w:val="en-US" w:bidi="bg-BG"/>
              </w:rPr>
              <w:t>” АД</w:t>
            </w:r>
            <w:r w:rsidRPr="001C04EC">
              <w:rPr>
                <w:rFonts w:ascii="Times New Roman" w:hAnsi="Times New Roman"/>
                <w:sz w:val="24"/>
                <w:szCs w:val="24"/>
                <w:lang w:val="en-GB"/>
              </w:rPr>
              <w:t xml:space="preserve">. Its Latin spelling shall be </w:t>
            </w:r>
            <w:r w:rsidR="00027B7C" w:rsidRPr="00027B7C">
              <w:rPr>
                <w:rFonts w:ascii="Times New Roman" w:hAnsi="Times New Roman"/>
                <w:sz w:val="24"/>
                <w:szCs w:val="24"/>
                <w:lang w:val="en-GB"/>
              </w:rPr>
              <w:t xml:space="preserve">„PHOENIX </w:t>
            </w:r>
            <w:r w:rsidR="00475793" w:rsidRPr="00C1570D">
              <w:rPr>
                <w:rFonts w:ascii="Times New Roman" w:hAnsi="Times New Roman"/>
                <w:sz w:val="24"/>
                <w:szCs w:val="24"/>
                <w:lang w:val="en-GB"/>
              </w:rPr>
              <w:t>CAPITAL</w:t>
            </w:r>
            <w:r w:rsidR="00AD2D13">
              <w:rPr>
                <w:rFonts w:ascii="Times New Roman" w:hAnsi="Times New Roman"/>
                <w:sz w:val="24"/>
                <w:szCs w:val="24"/>
                <w:lang w:val="en-GB"/>
              </w:rPr>
              <w:t xml:space="preserve"> HOLDING</w:t>
            </w:r>
            <w:r w:rsidR="00027B7C" w:rsidRPr="00027B7C">
              <w:rPr>
                <w:rFonts w:ascii="Times New Roman" w:hAnsi="Times New Roman"/>
                <w:sz w:val="24"/>
                <w:szCs w:val="24"/>
                <w:lang w:val="en-GB"/>
              </w:rPr>
              <w:t>” AD</w:t>
            </w:r>
            <w:r w:rsidRPr="001C04EC">
              <w:rPr>
                <w:rFonts w:ascii="Times New Roman" w:hAnsi="Times New Roman"/>
                <w:sz w:val="24"/>
                <w:szCs w:val="24"/>
                <w:lang w:val="en-GB"/>
              </w:rPr>
              <w:t>.</w:t>
            </w:r>
          </w:p>
        </w:tc>
      </w:tr>
      <w:tr w:rsidR="00D74F5B" w:rsidRPr="001C04EC" w:rsidTr="009B3F32">
        <w:trPr>
          <w:trHeight w:val="2261"/>
        </w:trPr>
        <w:tc>
          <w:tcPr>
            <w:tcW w:w="4927" w:type="dxa"/>
          </w:tcPr>
          <w:p w:rsidR="00D74F5B" w:rsidRPr="001C04EC" w:rsidRDefault="00D74F5B"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2. Фирмата, седалището и адресът на управление, единният идентификационен код, както и банковата сметка н</w:t>
            </w:r>
            <w:r w:rsidR="009B3F32">
              <w:rPr>
                <w:rFonts w:ascii="Times New Roman" w:hAnsi="Times New Roman"/>
                <w:sz w:val="24"/>
                <w:szCs w:val="24"/>
              </w:rPr>
              <w:t>а Дружеството се посочват в тър</w:t>
            </w:r>
            <w:r w:rsidRPr="001C04EC">
              <w:rPr>
                <w:rFonts w:ascii="Times New Roman" w:hAnsi="Times New Roman"/>
                <w:sz w:val="24"/>
                <w:szCs w:val="24"/>
              </w:rPr>
              <w:t xml:space="preserve">говската му кореспонденция. </w:t>
            </w:r>
            <w:r w:rsidRPr="001C04EC">
              <w:rPr>
                <w:rFonts w:ascii="Times New Roman" w:hAnsi="Times New Roman"/>
                <w:bCs/>
                <w:sz w:val="24"/>
                <w:szCs w:val="24"/>
              </w:rPr>
              <w:t>Дружеството</w:t>
            </w:r>
            <w:r w:rsidRPr="001C04EC">
              <w:rPr>
                <w:rFonts w:ascii="Times New Roman" w:hAnsi="Times New Roman"/>
                <w:sz w:val="24"/>
                <w:szCs w:val="24"/>
              </w:rPr>
              <w:t xml:space="preserve"> може да посочва и адрес за съобщения.</w:t>
            </w:r>
          </w:p>
        </w:tc>
        <w:tc>
          <w:tcPr>
            <w:tcW w:w="4928" w:type="dxa"/>
          </w:tcPr>
          <w:p w:rsidR="00D74F5B" w:rsidRPr="001C04EC" w:rsidRDefault="00D74F5B"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business name, the seat and the address of the registered office, the single identification code, as well as the bank account of the Company shall be indicated in its business correspondence. The Company may also indicate a communication address.</w:t>
            </w:r>
          </w:p>
        </w:tc>
      </w:tr>
      <w:tr w:rsidR="00D74F5B" w:rsidRPr="001C04EC" w:rsidTr="00D74F5B">
        <w:trPr>
          <w:trHeight w:val="615"/>
        </w:trPr>
        <w:tc>
          <w:tcPr>
            <w:tcW w:w="4927" w:type="dxa"/>
          </w:tcPr>
          <w:p w:rsidR="00D74F5B" w:rsidRPr="001C04EC" w:rsidRDefault="00D74F5B"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3</w:t>
            </w:r>
          </w:p>
        </w:tc>
        <w:tc>
          <w:tcPr>
            <w:tcW w:w="4928" w:type="dxa"/>
          </w:tcPr>
          <w:p w:rsidR="00D74F5B" w:rsidRPr="001C04EC" w:rsidRDefault="00D74F5B"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w:t>
            </w:r>
          </w:p>
        </w:tc>
      </w:tr>
      <w:tr w:rsidR="00D74F5B" w:rsidRPr="001C04EC" w:rsidTr="00D74F5B">
        <w:trPr>
          <w:trHeight w:val="695"/>
        </w:trPr>
        <w:tc>
          <w:tcPr>
            <w:tcW w:w="4927" w:type="dxa"/>
          </w:tcPr>
          <w:p w:rsidR="00D74F5B" w:rsidRPr="001C04EC" w:rsidRDefault="00D74F5B"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lastRenderedPageBreak/>
              <w:t>Седалище и адрес на управление</w:t>
            </w:r>
          </w:p>
        </w:tc>
        <w:tc>
          <w:tcPr>
            <w:tcW w:w="4928" w:type="dxa"/>
          </w:tcPr>
          <w:p w:rsidR="00D74F5B" w:rsidRPr="001C04EC" w:rsidRDefault="00D74F5B"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Seat and registered office</w:t>
            </w:r>
          </w:p>
        </w:tc>
      </w:tr>
      <w:tr w:rsidR="00D74F5B" w:rsidRPr="001C04EC" w:rsidTr="003C2A2D">
        <w:trPr>
          <w:trHeight w:val="900"/>
        </w:trPr>
        <w:tc>
          <w:tcPr>
            <w:tcW w:w="4927" w:type="dxa"/>
          </w:tcPr>
          <w:p w:rsidR="00D74F5B" w:rsidRPr="001C04EC" w:rsidRDefault="00D74F5B" w:rsidP="001C04EC">
            <w:pPr>
              <w:spacing w:after="0" w:line="288" w:lineRule="auto"/>
              <w:jc w:val="both"/>
              <w:rPr>
                <w:rFonts w:ascii="Times New Roman" w:hAnsi="Times New Roman"/>
                <w:b/>
                <w:sz w:val="24"/>
                <w:szCs w:val="24"/>
                <w:lang w:bidi="bg-BG"/>
              </w:rPr>
            </w:pPr>
            <w:r w:rsidRPr="00AE7D99">
              <w:rPr>
                <w:rFonts w:ascii="Times New Roman" w:hAnsi="Times New Roman"/>
                <w:sz w:val="24"/>
                <w:szCs w:val="24"/>
              </w:rPr>
              <w:t xml:space="preserve">1. </w:t>
            </w:r>
            <w:r w:rsidRPr="001C04EC">
              <w:rPr>
                <w:rFonts w:ascii="Times New Roman" w:hAnsi="Times New Roman"/>
                <w:sz w:val="24"/>
                <w:szCs w:val="24"/>
              </w:rPr>
              <w:t>Седалището на Дружеството е град София, България</w:t>
            </w:r>
            <w:r w:rsidRPr="00AE7D99">
              <w:rPr>
                <w:rFonts w:ascii="Times New Roman" w:hAnsi="Times New Roman"/>
                <w:sz w:val="24"/>
                <w:szCs w:val="24"/>
              </w:rPr>
              <w:t>.</w:t>
            </w:r>
          </w:p>
        </w:tc>
        <w:tc>
          <w:tcPr>
            <w:tcW w:w="4928" w:type="dxa"/>
          </w:tcPr>
          <w:p w:rsidR="00D74F5B" w:rsidRPr="001C04EC" w:rsidRDefault="00D74F5B"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seat of the Company shall be in Sofia, Bulgaria.</w:t>
            </w:r>
          </w:p>
        </w:tc>
      </w:tr>
      <w:tr w:rsidR="00D74F5B" w:rsidRPr="001C04EC" w:rsidTr="003C2A2D">
        <w:trPr>
          <w:trHeight w:val="900"/>
        </w:trPr>
        <w:tc>
          <w:tcPr>
            <w:tcW w:w="4927" w:type="dxa"/>
          </w:tcPr>
          <w:p w:rsidR="00D74F5B" w:rsidRPr="009257BC" w:rsidRDefault="00D74F5B" w:rsidP="006051F8">
            <w:pPr>
              <w:spacing w:after="0" w:line="288" w:lineRule="auto"/>
              <w:jc w:val="both"/>
              <w:rPr>
                <w:rFonts w:ascii="Times New Roman" w:hAnsi="Times New Roman"/>
                <w:b/>
                <w:sz w:val="24"/>
                <w:szCs w:val="24"/>
                <w:lang w:bidi="bg-BG"/>
              </w:rPr>
            </w:pPr>
            <w:r w:rsidRPr="009257BC">
              <w:rPr>
                <w:rFonts w:ascii="Times New Roman" w:hAnsi="Times New Roman"/>
                <w:sz w:val="24"/>
                <w:szCs w:val="24"/>
              </w:rPr>
              <w:t xml:space="preserve">2. </w:t>
            </w:r>
            <w:r w:rsidR="00E04C1B" w:rsidRPr="009257BC">
              <w:rPr>
                <w:rFonts w:ascii="Times New Roman" w:hAnsi="Times New Roman"/>
                <w:sz w:val="24"/>
                <w:szCs w:val="24"/>
              </w:rPr>
              <w:t>(изменен с решение на ОСА на 2</w:t>
            </w:r>
            <w:r w:rsidR="009257BC" w:rsidRPr="009257BC">
              <w:rPr>
                <w:rFonts w:ascii="Times New Roman" w:hAnsi="Times New Roman"/>
                <w:sz w:val="24"/>
                <w:szCs w:val="24"/>
                <w:lang w:val="en-US"/>
              </w:rPr>
              <w:t>3</w:t>
            </w:r>
            <w:r w:rsidR="00E04C1B" w:rsidRPr="009257BC">
              <w:rPr>
                <w:rFonts w:ascii="Times New Roman" w:hAnsi="Times New Roman"/>
                <w:sz w:val="24"/>
                <w:szCs w:val="24"/>
              </w:rPr>
              <w:t>.02.201</w:t>
            </w:r>
            <w:r w:rsidR="005F1AD5" w:rsidRPr="009257BC">
              <w:rPr>
                <w:rFonts w:ascii="Times New Roman" w:hAnsi="Times New Roman"/>
                <w:sz w:val="24"/>
                <w:szCs w:val="24"/>
                <w:lang w:val="en-US"/>
              </w:rPr>
              <w:t>7</w:t>
            </w:r>
            <w:r w:rsidR="00E04C1B" w:rsidRPr="009257BC">
              <w:rPr>
                <w:rFonts w:ascii="Times New Roman" w:hAnsi="Times New Roman"/>
                <w:sz w:val="24"/>
                <w:szCs w:val="24"/>
              </w:rPr>
              <w:t xml:space="preserve"> г.)</w:t>
            </w:r>
            <w:r w:rsidRPr="009257BC">
              <w:rPr>
                <w:rFonts w:ascii="Times New Roman" w:hAnsi="Times New Roman"/>
                <w:sz w:val="24"/>
                <w:szCs w:val="24"/>
              </w:rPr>
              <w:t xml:space="preserve">Адресът на управление на Дружеството е </w:t>
            </w:r>
            <w:r w:rsidR="001E36A6" w:rsidRPr="009257BC">
              <w:rPr>
                <w:rFonts w:ascii="Times New Roman" w:hAnsi="Times New Roman"/>
                <w:sz w:val="24"/>
                <w:szCs w:val="24"/>
              </w:rPr>
              <w:t>град София</w:t>
            </w:r>
            <w:r w:rsidR="00E04C1B" w:rsidRPr="009257BC">
              <w:rPr>
                <w:rFonts w:ascii="Times New Roman" w:hAnsi="Times New Roman"/>
                <w:sz w:val="24"/>
                <w:szCs w:val="24"/>
                <w:lang w:val="en-US"/>
              </w:rPr>
              <w:t>,</w:t>
            </w:r>
            <w:r w:rsidR="001E36A6" w:rsidRPr="009257BC">
              <w:rPr>
                <w:rFonts w:ascii="Times New Roman" w:hAnsi="Times New Roman"/>
                <w:sz w:val="24"/>
                <w:szCs w:val="24"/>
              </w:rPr>
              <w:t xml:space="preserve"> </w:t>
            </w:r>
            <w:r w:rsidR="00E04C1B" w:rsidRPr="009257BC">
              <w:rPr>
                <w:rFonts w:ascii="Times New Roman" w:hAnsi="Times New Roman"/>
                <w:sz w:val="24"/>
                <w:szCs w:val="24"/>
              </w:rPr>
              <w:t>район Възраждане, бул. „Тодор Александров“ № 109-115</w:t>
            </w:r>
            <w:r w:rsidRPr="009257BC">
              <w:rPr>
                <w:rFonts w:ascii="Times New Roman" w:hAnsi="Times New Roman"/>
                <w:bCs/>
                <w:color w:val="000000"/>
                <w:sz w:val="24"/>
                <w:szCs w:val="24"/>
              </w:rPr>
              <w:t>.</w:t>
            </w:r>
          </w:p>
        </w:tc>
        <w:tc>
          <w:tcPr>
            <w:tcW w:w="4928" w:type="dxa"/>
          </w:tcPr>
          <w:p w:rsidR="00D74F5B" w:rsidRPr="009257BC" w:rsidRDefault="00D74F5B" w:rsidP="005F1AD5">
            <w:pPr>
              <w:keepLines/>
              <w:spacing w:after="0" w:line="288" w:lineRule="auto"/>
              <w:jc w:val="both"/>
              <w:rPr>
                <w:rFonts w:ascii="Times New Roman" w:hAnsi="Times New Roman"/>
                <w:sz w:val="24"/>
                <w:szCs w:val="24"/>
                <w:lang w:val="en-GB"/>
              </w:rPr>
            </w:pPr>
            <w:r w:rsidRPr="009257BC">
              <w:rPr>
                <w:rFonts w:ascii="Times New Roman" w:hAnsi="Times New Roman"/>
                <w:sz w:val="24"/>
                <w:szCs w:val="24"/>
                <w:lang w:val="en-GB"/>
              </w:rPr>
              <w:t xml:space="preserve">2. </w:t>
            </w:r>
            <w:r w:rsidR="005F1AD5" w:rsidRPr="009257BC">
              <w:rPr>
                <w:rFonts w:ascii="Times New Roman" w:hAnsi="Times New Roman"/>
                <w:sz w:val="24"/>
                <w:szCs w:val="24"/>
                <w:lang w:val="en-GB"/>
              </w:rPr>
              <w:t xml:space="preserve">(amended by a resolution of the GMS dated </w:t>
            </w:r>
            <w:r w:rsidR="009257BC" w:rsidRPr="009257BC">
              <w:rPr>
                <w:rFonts w:ascii="Times New Roman" w:hAnsi="Times New Roman"/>
                <w:sz w:val="24"/>
                <w:szCs w:val="24"/>
                <w:lang w:val="en-GB"/>
              </w:rPr>
              <w:t>23</w:t>
            </w:r>
            <w:r w:rsidR="005F1AD5" w:rsidRPr="009257BC">
              <w:rPr>
                <w:rFonts w:ascii="Times New Roman" w:hAnsi="Times New Roman"/>
                <w:sz w:val="24"/>
                <w:szCs w:val="24"/>
                <w:lang w:val="en-GB"/>
              </w:rPr>
              <w:t>.02.2017)</w:t>
            </w:r>
            <w:r w:rsidRPr="009257BC">
              <w:rPr>
                <w:rFonts w:ascii="Times New Roman" w:hAnsi="Times New Roman"/>
                <w:sz w:val="24"/>
                <w:szCs w:val="24"/>
                <w:lang w:val="en-GB"/>
              </w:rPr>
              <w:t xml:space="preserve">The address of the registered office of the Company shall be </w:t>
            </w:r>
            <w:r w:rsidR="005F1AD5" w:rsidRPr="009257BC">
              <w:rPr>
                <w:rFonts w:ascii="Times New Roman" w:hAnsi="Times New Roman"/>
                <w:sz w:val="24"/>
                <w:szCs w:val="24"/>
                <w:lang w:val="en-US"/>
              </w:rPr>
              <w:t>109-115</w:t>
            </w:r>
            <w:r w:rsidR="001E36A6" w:rsidRPr="009257BC">
              <w:rPr>
                <w:rFonts w:ascii="Times New Roman" w:hAnsi="Times New Roman"/>
                <w:sz w:val="24"/>
                <w:szCs w:val="24"/>
                <w:lang w:val="en-US"/>
              </w:rPr>
              <w:t xml:space="preserve"> </w:t>
            </w:r>
            <w:proofErr w:type="spellStart"/>
            <w:r w:rsidR="005F1AD5" w:rsidRPr="009257BC">
              <w:rPr>
                <w:rFonts w:ascii="Times New Roman" w:hAnsi="Times New Roman"/>
                <w:sz w:val="24"/>
                <w:szCs w:val="24"/>
                <w:lang w:val="en-US"/>
              </w:rPr>
              <w:t>Todor</w:t>
            </w:r>
            <w:proofErr w:type="spellEnd"/>
            <w:r w:rsidR="005F1AD5" w:rsidRPr="009257BC">
              <w:rPr>
                <w:rFonts w:ascii="Times New Roman" w:hAnsi="Times New Roman"/>
                <w:sz w:val="24"/>
                <w:szCs w:val="24"/>
                <w:lang w:val="en-US"/>
              </w:rPr>
              <w:t xml:space="preserve"> </w:t>
            </w:r>
            <w:proofErr w:type="spellStart"/>
            <w:r w:rsidR="005F1AD5" w:rsidRPr="009257BC">
              <w:rPr>
                <w:rFonts w:ascii="Times New Roman" w:hAnsi="Times New Roman"/>
                <w:sz w:val="24"/>
                <w:szCs w:val="24"/>
                <w:lang w:val="en-US"/>
              </w:rPr>
              <w:t>Aleksandrov</w:t>
            </w:r>
            <w:proofErr w:type="spellEnd"/>
            <w:r w:rsidR="001E36A6" w:rsidRPr="009257BC">
              <w:rPr>
                <w:rFonts w:ascii="Times New Roman" w:hAnsi="Times New Roman"/>
                <w:sz w:val="24"/>
                <w:szCs w:val="24"/>
                <w:lang w:val="en-US"/>
              </w:rPr>
              <w:t xml:space="preserve"> Blvd., </w:t>
            </w:r>
            <w:proofErr w:type="spellStart"/>
            <w:r w:rsidR="005F1AD5" w:rsidRPr="009257BC">
              <w:rPr>
                <w:rFonts w:ascii="Times New Roman" w:hAnsi="Times New Roman"/>
                <w:sz w:val="24"/>
                <w:szCs w:val="24"/>
                <w:lang w:val="en-US"/>
              </w:rPr>
              <w:t>Vuzrajdane</w:t>
            </w:r>
            <w:proofErr w:type="spellEnd"/>
            <w:r w:rsidR="007E47A1" w:rsidRPr="009257BC">
              <w:rPr>
                <w:rFonts w:ascii="Times New Roman" w:hAnsi="Times New Roman"/>
                <w:sz w:val="24"/>
                <w:szCs w:val="24"/>
                <w:lang w:val="en-US"/>
              </w:rPr>
              <w:t xml:space="preserve"> district, </w:t>
            </w:r>
            <w:r w:rsidR="001E36A6" w:rsidRPr="009257BC">
              <w:rPr>
                <w:rFonts w:ascii="Times New Roman" w:hAnsi="Times New Roman"/>
                <w:sz w:val="24"/>
                <w:szCs w:val="24"/>
                <w:lang w:val="en-US"/>
              </w:rPr>
              <w:t>Sofia</w:t>
            </w:r>
            <w:r w:rsidRPr="009257BC">
              <w:rPr>
                <w:rFonts w:ascii="Times New Roman" w:hAnsi="Times New Roman"/>
                <w:sz w:val="24"/>
                <w:szCs w:val="24"/>
                <w:lang w:val="en-GB"/>
              </w:rPr>
              <w:t>.</w:t>
            </w:r>
          </w:p>
        </w:tc>
      </w:tr>
      <w:tr w:rsidR="00D74F5B" w:rsidRPr="001C04EC" w:rsidTr="005E69DF">
        <w:trPr>
          <w:trHeight w:val="579"/>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4</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4</w:t>
            </w:r>
          </w:p>
        </w:tc>
      </w:tr>
      <w:tr w:rsidR="00D74F5B" w:rsidRPr="001C04EC" w:rsidTr="005E69DF">
        <w:trPr>
          <w:trHeight w:val="547"/>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Срок</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Term</w:t>
            </w:r>
          </w:p>
        </w:tc>
      </w:tr>
      <w:tr w:rsidR="00D74F5B" w:rsidRPr="001C04EC" w:rsidTr="005E69DF">
        <w:trPr>
          <w:trHeight w:val="865"/>
        </w:trPr>
        <w:tc>
          <w:tcPr>
            <w:tcW w:w="4927" w:type="dxa"/>
          </w:tcPr>
          <w:p w:rsidR="00D74F5B" w:rsidRPr="00AE7D99" w:rsidRDefault="005E69DF" w:rsidP="00AE7D99">
            <w:pPr>
              <w:spacing w:after="0" w:line="288" w:lineRule="auto"/>
              <w:jc w:val="both"/>
              <w:rPr>
                <w:rFonts w:ascii="Times New Roman" w:hAnsi="Times New Roman"/>
                <w:b/>
                <w:sz w:val="24"/>
                <w:szCs w:val="24"/>
                <w:lang w:bidi="bg-BG"/>
              </w:rPr>
            </w:pPr>
            <w:r w:rsidRPr="00DA6999">
              <w:rPr>
                <w:rFonts w:ascii="Times New Roman" w:hAnsi="Times New Roman"/>
                <w:sz w:val="24"/>
                <w:szCs w:val="24"/>
              </w:rPr>
              <w:t xml:space="preserve">Дружеството се учредява за </w:t>
            </w:r>
            <w:r w:rsidR="00EA33E7" w:rsidRPr="00DA6999">
              <w:rPr>
                <w:rFonts w:ascii="Times New Roman" w:hAnsi="Times New Roman"/>
                <w:sz w:val="24"/>
                <w:szCs w:val="24"/>
              </w:rPr>
              <w:t xml:space="preserve">срок от </w:t>
            </w:r>
            <w:r w:rsidR="00AE7D99" w:rsidRPr="00AE7D99">
              <w:rPr>
                <w:rFonts w:ascii="Times New Roman" w:hAnsi="Times New Roman"/>
                <w:sz w:val="24"/>
                <w:szCs w:val="24"/>
              </w:rPr>
              <w:t>7</w:t>
            </w:r>
            <w:r w:rsidR="00AE7D99" w:rsidRPr="00DA6999">
              <w:rPr>
                <w:rFonts w:ascii="Times New Roman" w:hAnsi="Times New Roman"/>
                <w:sz w:val="24"/>
                <w:szCs w:val="24"/>
              </w:rPr>
              <w:t xml:space="preserve"> </w:t>
            </w:r>
            <w:r w:rsidR="00EA33E7" w:rsidRPr="00DA6999">
              <w:rPr>
                <w:rFonts w:ascii="Times New Roman" w:hAnsi="Times New Roman"/>
                <w:sz w:val="24"/>
                <w:szCs w:val="24"/>
              </w:rPr>
              <w:t>(</w:t>
            </w:r>
            <w:r w:rsidR="00AE7D99">
              <w:rPr>
                <w:rFonts w:ascii="Times New Roman" w:hAnsi="Times New Roman"/>
                <w:sz w:val="24"/>
                <w:szCs w:val="24"/>
              </w:rPr>
              <w:t>седем</w:t>
            </w:r>
            <w:r w:rsidR="00EA33E7" w:rsidRPr="00DA6999">
              <w:rPr>
                <w:rFonts w:ascii="Times New Roman" w:hAnsi="Times New Roman"/>
                <w:sz w:val="24"/>
                <w:szCs w:val="24"/>
              </w:rPr>
              <w:t>) години</w:t>
            </w:r>
            <w:r w:rsidRPr="00DA6999">
              <w:rPr>
                <w:rFonts w:ascii="Times New Roman" w:hAnsi="Times New Roman"/>
                <w:sz w:val="24"/>
                <w:szCs w:val="24"/>
              </w:rPr>
              <w:t>.</w:t>
            </w:r>
            <w:r w:rsidR="00AE7D99" w:rsidRPr="00AE7D99">
              <w:rPr>
                <w:rFonts w:ascii="Times New Roman" w:hAnsi="Times New Roman"/>
                <w:sz w:val="24"/>
                <w:szCs w:val="24"/>
              </w:rPr>
              <w:t xml:space="preserve"> </w:t>
            </w:r>
            <w:r w:rsidR="00AE7D99">
              <w:rPr>
                <w:rFonts w:ascii="Times New Roman" w:hAnsi="Times New Roman"/>
                <w:sz w:val="24"/>
                <w:szCs w:val="24"/>
              </w:rPr>
              <w:t>Общото събрание може да реши да удължи този срок с още до 3 (три) години.</w:t>
            </w:r>
          </w:p>
        </w:tc>
        <w:tc>
          <w:tcPr>
            <w:tcW w:w="4928" w:type="dxa"/>
          </w:tcPr>
          <w:p w:rsidR="00D74F5B" w:rsidRPr="00AE7D99" w:rsidRDefault="005E69DF" w:rsidP="00F9598A">
            <w:pPr>
              <w:spacing w:after="0" w:line="288" w:lineRule="auto"/>
              <w:jc w:val="both"/>
              <w:rPr>
                <w:rFonts w:ascii="Times New Roman" w:hAnsi="Times New Roman"/>
                <w:b/>
                <w:sz w:val="24"/>
                <w:szCs w:val="24"/>
                <w:lang w:bidi="en-US"/>
              </w:rPr>
            </w:pPr>
            <w:r w:rsidRPr="00DA6999">
              <w:rPr>
                <w:rFonts w:ascii="Times New Roman" w:hAnsi="Times New Roman"/>
                <w:sz w:val="24"/>
                <w:szCs w:val="24"/>
                <w:lang w:val="en-GB"/>
              </w:rPr>
              <w:t>The Company shall be incorporated for</w:t>
            </w:r>
            <w:r w:rsidR="00EA33E7" w:rsidRPr="00DA6999">
              <w:rPr>
                <w:rFonts w:ascii="Times New Roman" w:hAnsi="Times New Roman"/>
                <w:sz w:val="24"/>
                <w:szCs w:val="24"/>
                <w:lang w:val="en-US"/>
              </w:rPr>
              <w:t xml:space="preserve"> a period of </w:t>
            </w:r>
            <w:r w:rsidR="00AE7D99">
              <w:rPr>
                <w:rFonts w:ascii="Times New Roman" w:hAnsi="Times New Roman"/>
                <w:sz w:val="24"/>
                <w:szCs w:val="24"/>
                <w:lang w:val="en-US"/>
              </w:rPr>
              <w:t>7</w:t>
            </w:r>
            <w:r w:rsidR="00AE7D99" w:rsidRPr="00DA6999">
              <w:rPr>
                <w:rFonts w:ascii="Times New Roman" w:hAnsi="Times New Roman"/>
                <w:sz w:val="24"/>
                <w:szCs w:val="24"/>
                <w:lang w:val="en-US"/>
              </w:rPr>
              <w:t xml:space="preserve"> </w:t>
            </w:r>
            <w:r w:rsidR="00EA33E7" w:rsidRPr="00DA6999">
              <w:rPr>
                <w:rFonts w:ascii="Times New Roman" w:hAnsi="Times New Roman"/>
                <w:sz w:val="24"/>
                <w:szCs w:val="24"/>
                <w:lang w:val="en-US"/>
              </w:rPr>
              <w:t>(</w:t>
            </w:r>
            <w:r w:rsidR="00AE7D99">
              <w:rPr>
                <w:rFonts w:ascii="Times New Roman" w:hAnsi="Times New Roman"/>
                <w:sz w:val="24"/>
                <w:szCs w:val="24"/>
                <w:lang w:val="en-US"/>
              </w:rPr>
              <w:t>seven</w:t>
            </w:r>
            <w:r w:rsidR="00EA33E7" w:rsidRPr="00DA6999">
              <w:rPr>
                <w:rFonts w:ascii="Times New Roman" w:hAnsi="Times New Roman"/>
                <w:sz w:val="24"/>
                <w:szCs w:val="24"/>
                <w:lang w:val="en-US"/>
              </w:rPr>
              <w:t>)</w:t>
            </w:r>
            <w:r w:rsidRPr="00DA6999">
              <w:rPr>
                <w:rFonts w:ascii="Times New Roman" w:hAnsi="Times New Roman"/>
                <w:sz w:val="24"/>
                <w:szCs w:val="24"/>
                <w:lang w:val="en-GB"/>
              </w:rPr>
              <w:t xml:space="preserve"> </w:t>
            </w:r>
            <w:r w:rsidR="00EA33E7" w:rsidRPr="00DA6999">
              <w:rPr>
                <w:rFonts w:ascii="Times New Roman" w:hAnsi="Times New Roman"/>
                <w:sz w:val="24"/>
                <w:szCs w:val="24"/>
                <w:lang w:val="en-GB"/>
              </w:rPr>
              <w:t>years</w:t>
            </w:r>
            <w:r w:rsidRPr="00DA6999">
              <w:rPr>
                <w:rFonts w:ascii="Times New Roman" w:hAnsi="Times New Roman"/>
                <w:sz w:val="24"/>
                <w:szCs w:val="24"/>
                <w:lang w:val="en-GB"/>
              </w:rPr>
              <w:t>.</w:t>
            </w:r>
            <w:r w:rsidR="00AE7D99">
              <w:rPr>
                <w:rFonts w:ascii="Times New Roman" w:hAnsi="Times New Roman"/>
                <w:sz w:val="24"/>
                <w:szCs w:val="24"/>
              </w:rPr>
              <w:t xml:space="preserve"> </w:t>
            </w:r>
            <w:r w:rsidR="00AE7D99" w:rsidRPr="00AE7D99">
              <w:rPr>
                <w:rFonts w:ascii="Times New Roman" w:hAnsi="Times New Roman"/>
                <w:sz w:val="24"/>
                <w:szCs w:val="24"/>
                <w:lang w:val="en-US"/>
              </w:rPr>
              <w:t xml:space="preserve">The General </w:t>
            </w:r>
            <w:r w:rsidR="00F9598A">
              <w:rPr>
                <w:rFonts w:ascii="Times New Roman" w:hAnsi="Times New Roman"/>
                <w:sz w:val="24"/>
                <w:szCs w:val="24"/>
                <w:lang w:val="en-US"/>
              </w:rPr>
              <w:t>Meeting</w:t>
            </w:r>
            <w:r w:rsidR="00AE7D99" w:rsidRPr="00AE7D99">
              <w:rPr>
                <w:rFonts w:ascii="Times New Roman" w:hAnsi="Times New Roman"/>
                <w:sz w:val="24"/>
                <w:szCs w:val="24"/>
                <w:lang w:val="en-US"/>
              </w:rPr>
              <w:t xml:space="preserve"> may decide to extend this period for up to </w:t>
            </w:r>
            <w:r w:rsidR="00AE7D99">
              <w:rPr>
                <w:rFonts w:ascii="Times New Roman" w:hAnsi="Times New Roman"/>
                <w:sz w:val="24"/>
                <w:szCs w:val="24"/>
              </w:rPr>
              <w:t>3</w:t>
            </w:r>
            <w:r w:rsidR="00AE7D99">
              <w:rPr>
                <w:rFonts w:ascii="Times New Roman" w:hAnsi="Times New Roman"/>
                <w:sz w:val="24"/>
                <w:szCs w:val="24"/>
                <w:lang w:val="en-US"/>
              </w:rPr>
              <w:t xml:space="preserve"> (three</w:t>
            </w:r>
            <w:r w:rsidR="00AE7D99" w:rsidRPr="00AE7D99">
              <w:rPr>
                <w:rFonts w:ascii="Times New Roman" w:hAnsi="Times New Roman"/>
                <w:sz w:val="24"/>
                <w:szCs w:val="24"/>
                <w:lang w:val="en-US"/>
              </w:rPr>
              <w:t>) years.</w:t>
            </w:r>
          </w:p>
        </w:tc>
      </w:tr>
      <w:tr w:rsidR="00D74F5B" w:rsidRPr="001C04EC" w:rsidTr="005E69DF">
        <w:trPr>
          <w:trHeight w:val="565"/>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5</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5</w:t>
            </w:r>
          </w:p>
        </w:tc>
      </w:tr>
      <w:tr w:rsidR="00D74F5B" w:rsidRPr="001C04EC" w:rsidTr="005E69DF">
        <w:trPr>
          <w:trHeight w:val="573"/>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Предмет на дейност</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Scope of business</w:t>
            </w:r>
          </w:p>
        </w:tc>
      </w:tr>
      <w:tr w:rsidR="00D74F5B" w:rsidRPr="001C04EC" w:rsidTr="005E69DF">
        <w:trPr>
          <w:trHeight w:val="1545"/>
        </w:trPr>
        <w:tc>
          <w:tcPr>
            <w:tcW w:w="4927" w:type="dxa"/>
          </w:tcPr>
          <w:p w:rsidR="00D74F5B" w:rsidRPr="001C04EC" w:rsidRDefault="006F7A15" w:rsidP="003532FD">
            <w:pPr>
              <w:spacing w:after="0" w:line="288" w:lineRule="auto"/>
              <w:jc w:val="both"/>
              <w:rPr>
                <w:rFonts w:ascii="Times New Roman" w:hAnsi="Times New Roman"/>
                <w:b/>
                <w:sz w:val="24"/>
                <w:szCs w:val="24"/>
                <w:lang w:bidi="bg-BG"/>
              </w:rPr>
            </w:pPr>
            <w:r w:rsidRPr="006F7A15">
              <w:rPr>
                <w:rFonts w:ascii="Times New Roman" w:hAnsi="Times New Roman"/>
                <w:bCs/>
                <w:i/>
                <w:sz w:val="24"/>
                <w:szCs w:val="24"/>
                <w:lang w:bidi="bg-BG"/>
              </w:rPr>
              <w:t xml:space="preserve">(изменен с решение на ОСА на </w:t>
            </w:r>
            <w:r w:rsidR="003532FD">
              <w:rPr>
                <w:rFonts w:ascii="Times New Roman" w:hAnsi="Times New Roman"/>
                <w:bCs/>
                <w:i/>
                <w:sz w:val="24"/>
                <w:szCs w:val="24"/>
                <w:lang w:val="en-US" w:bidi="bg-BG"/>
              </w:rPr>
              <w:t>25</w:t>
            </w:r>
            <w:r w:rsidR="001D0D38">
              <w:rPr>
                <w:rFonts w:ascii="Times New Roman" w:hAnsi="Times New Roman"/>
                <w:bCs/>
                <w:i/>
                <w:sz w:val="24"/>
                <w:szCs w:val="24"/>
                <w:lang w:val="en-US" w:bidi="bg-BG"/>
              </w:rPr>
              <w:t>.</w:t>
            </w:r>
            <w:r w:rsidR="007A147B">
              <w:rPr>
                <w:rFonts w:ascii="Times New Roman" w:hAnsi="Times New Roman"/>
                <w:bCs/>
                <w:i/>
                <w:sz w:val="24"/>
                <w:szCs w:val="24"/>
                <w:lang w:val="en-US" w:bidi="bg-BG"/>
              </w:rPr>
              <w:t>02.</w:t>
            </w:r>
            <w:r w:rsidRPr="006F7A15">
              <w:rPr>
                <w:rFonts w:ascii="Times New Roman" w:hAnsi="Times New Roman"/>
                <w:bCs/>
                <w:i/>
                <w:sz w:val="24"/>
                <w:szCs w:val="24"/>
                <w:lang w:bidi="bg-BG"/>
              </w:rPr>
              <w:t>2014 г.)</w:t>
            </w:r>
            <w:r>
              <w:rPr>
                <w:rFonts w:ascii="Times New Roman" w:hAnsi="Times New Roman"/>
                <w:bCs/>
                <w:sz w:val="24"/>
                <w:szCs w:val="24"/>
                <w:lang w:bidi="bg-BG"/>
              </w:rPr>
              <w:t xml:space="preserve"> </w:t>
            </w:r>
            <w:r w:rsidR="005E69DF" w:rsidRPr="001C04EC">
              <w:rPr>
                <w:rFonts w:ascii="Times New Roman" w:hAnsi="Times New Roman"/>
                <w:sz w:val="24"/>
                <w:szCs w:val="24"/>
              </w:rPr>
              <w:t>Предметът на дейност на Дружеството е:</w:t>
            </w:r>
            <w:r w:rsidR="00AD2D13">
              <w:rPr>
                <w:rFonts w:ascii="Times New Roman" w:hAnsi="Times New Roman"/>
                <w:sz w:val="24"/>
                <w:szCs w:val="24"/>
              </w:rPr>
              <w:t xml:space="preserve"> х</w:t>
            </w:r>
            <w:r w:rsidR="00AD2D13" w:rsidRPr="00AD2D13">
              <w:rPr>
                <w:rFonts w:ascii="Times New Roman" w:hAnsi="Times New Roman"/>
                <w:sz w:val="24"/>
                <w:szCs w:val="24"/>
              </w:rPr>
              <w:t>олдингова дейност - придобиване, управление, оценка и продажба на участия в български и чуждестранни дружества; финансиране на дружества, в които холдинговото дружество участвува;</w:t>
            </w:r>
            <w:r w:rsidR="00AD2D13" w:rsidRPr="003B0A4F">
              <w:rPr>
                <w:rFonts w:ascii="Times New Roman" w:hAnsi="Times New Roman"/>
                <w:i/>
                <w:sz w:val="24"/>
                <w:szCs w:val="24"/>
              </w:rPr>
              <w:t xml:space="preserve"> </w:t>
            </w:r>
            <w:r w:rsidR="003532FD" w:rsidRPr="003532FD">
              <w:rPr>
                <w:rFonts w:ascii="Times New Roman" w:hAnsi="Times New Roman"/>
                <w:sz w:val="24"/>
                <w:szCs w:val="24"/>
              </w:rPr>
              <w:t>непряко</w:t>
            </w:r>
            <w:r w:rsidR="003532FD">
              <w:rPr>
                <w:rFonts w:ascii="Times New Roman" w:hAnsi="Times New Roman"/>
                <w:i/>
                <w:sz w:val="24"/>
                <w:szCs w:val="24"/>
              </w:rPr>
              <w:t xml:space="preserve"> </w:t>
            </w:r>
            <w:r w:rsidR="005E69DF" w:rsidRPr="00F62DA5">
              <w:rPr>
                <w:rFonts w:ascii="Times New Roman" w:hAnsi="Times New Roman"/>
                <w:sz w:val="24"/>
                <w:szCs w:val="24"/>
              </w:rPr>
              <w:t xml:space="preserve">инвестиране в </w:t>
            </w:r>
            <w:r w:rsidR="00250899" w:rsidRPr="00F62DA5">
              <w:rPr>
                <w:rFonts w:ascii="Times New Roman" w:hAnsi="Times New Roman"/>
                <w:sz w:val="24"/>
                <w:szCs w:val="24"/>
              </w:rPr>
              <w:t xml:space="preserve">недвижими имоти </w:t>
            </w:r>
            <w:r w:rsidR="003532FD">
              <w:rPr>
                <w:rFonts w:ascii="Times New Roman" w:hAnsi="Times New Roman"/>
                <w:sz w:val="24"/>
                <w:szCs w:val="24"/>
              </w:rPr>
              <w:t>посредством</w:t>
            </w:r>
            <w:r w:rsidR="00250899" w:rsidRPr="00F62DA5">
              <w:rPr>
                <w:rFonts w:ascii="Times New Roman" w:hAnsi="Times New Roman"/>
                <w:sz w:val="24"/>
                <w:szCs w:val="24"/>
              </w:rPr>
              <w:t xml:space="preserve"> придобиване на дялове или акции от дружества, инвестиращи в недвижими имоти</w:t>
            </w:r>
            <w:r w:rsidR="005E69DF" w:rsidRPr="00AE7D99">
              <w:rPr>
                <w:rFonts w:ascii="Times New Roman" w:hAnsi="Times New Roman"/>
                <w:sz w:val="24"/>
                <w:szCs w:val="24"/>
              </w:rPr>
              <w:t xml:space="preserve">, </w:t>
            </w:r>
            <w:r w:rsidR="005E69DF" w:rsidRPr="00F62DA5">
              <w:rPr>
                <w:rFonts w:ascii="Times New Roman" w:hAnsi="Times New Roman"/>
                <w:sz w:val="24"/>
                <w:szCs w:val="24"/>
              </w:rPr>
              <w:t>както и всяка друга дейност</w:t>
            </w:r>
            <w:r w:rsidR="009B3F32" w:rsidRPr="00AE7D99">
              <w:rPr>
                <w:rFonts w:ascii="Times New Roman" w:hAnsi="Times New Roman"/>
                <w:sz w:val="24"/>
                <w:szCs w:val="24"/>
              </w:rPr>
              <w:t>,</w:t>
            </w:r>
            <w:r w:rsidR="005E69DF" w:rsidRPr="00F62DA5">
              <w:rPr>
                <w:rFonts w:ascii="Times New Roman" w:hAnsi="Times New Roman"/>
                <w:sz w:val="24"/>
                <w:szCs w:val="24"/>
              </w:rPr>
              <w:t xml:space="preserve"> незабранена от закона</w:t>
            </w:r>
            <w:r w:rsidR="005E69DF" w:rsidRPr="00AE7D99">
              <w:rPr>
                <w:rFonts w:ascii="Times New Roman" w:hAnsi="Times New Roman"/>
                <w:sz w:val="24"/>
                <w:szCs w:val="24"/>
              </w:rPr>
              <w:t>.</w:t>
            </w:r>
          </w:p>
        </w:tc>
        <w:tc>
          <w:tcPr>
            <w:tcW w:w="4928" w:type="dxa"/>
          </w:tcPr>
          <w:p w:rsidR="00D74F5B" w:rsidRPr="001C04EC" w:rsidRDefault="006F7A15" w:rsidP="003532FD">
            <w:pPr>
              <w:spacing w:after="0" w:line="288" w:lineRule="auto"/>
              <w:jc w:val="both"/>
              <w:rPr>
                <w:rFonts w:ascii="Times New Roman" w:hAnsi="Times New Roman"/>
                <w:b/>
                <w:sz w:val="24"/>
                <w:szCs w:val="24"/>
                <w:lang w:val="en-GB" w:bidi="en-US"/>
              </w:rPr>
            </w:pPr>
            <w:r w:rsidRPr="006F7A15">
              <w:rPr>
                <w:rFonts w:ascii="Times New Roman" w:hAnsi="Times New Roman"/>
                <w:i/>
                <w:sz w:val="24"/>
                <w:szCs w:val="24"/>
                <w:lang w:val="en-US"/>
              </w:rPr>
              <w:t>(amended b</w:t>
            </w:r>
            <w:r w:rsidR="001D0D38">
              <w:rPr>
                <w:rFonts w:ascii="Times New Roman" w:hAnsi="Times New Roman"/>
                <w:i/>
                <w:sz w:val="24"/>
                <w:szCs w:val="24"/>
                <w:lang w:val="en-US"/>
              </w:rPr>
              <w:t xml:space="preserve">y </w:t>
            </w:r>
            <w:r w:rsidR="003532FD">
              <w:rPr>
                <w:rFonts w:ascii="Times New Roman" w:hAnsi="Times New Roman"/>
                <w:i/>
                <w:sz w:val="24"/>
                <w:szCs w:val="24"/>
                <w:lang w:val="en-US"/>
              </w:rPr>
              <w:t>a resolution of the GMS dated 25</w:t>
            </w:r>
            <w:r w:rsidR="001D0D38">
              <w:rPr>
                <w:rFonts w:ascii="Times New Roman" w:hAnsi="Times New Roman"/>
                <w:i/>
                <w:sz w:val="24"/>
                <w:szCs w:val="24"/>
                <w:lang w:val="en-US"/>
              </w:rPr>
              <w:t>.</w:t>
            </w:r>
            <w:r w:rsidR="007A147B">
              <w:rPr>
                <w:rFonts w:ascii="Times New Roman" w:hAnsi="Times New Roman"/>
                <w:i/>
                <w:sz w:val="24"/>
                <w:szCs w:val="24"/>
                <w:lang w:val="en-US"/>
              </w:rPr>
              <w:t>02.</w:t>
            </w:r>
            <w:r w:rsidRPr="006F7A15">
              <w:rPr>
                <w:rFonts w:ascii="Times New Roman" w:hAnsi="Times New Roman"/>
                <w:i/>
                <w:sz w:val="24"/>
                <w:szCs w:val="24"/>
                <w:lang w:val="en-US"/>
              </w:rPr>
              <w:t>2014)</w:t>
            </w:r>
            <w:r>
              <w:rPr>
                <w:rFonts w:ascii="Times New Roman" w:hAnsi="Times New Roman"/>
                <w:i/>
                <w:sz w:val="24"/>
                <w:szCs w:val="24"/>
                <w:lang w:val="en-US"/>
              </w:rPr>
              <w:t xml:space="preserve"> </w:t>
            </w:r>
            <w:r w:rsidR="005E69DF" w:rsidRPr="001C04EC">
              <w:rPr>
                <w:rFonts w:ascii="Times New Roman" w:hAnsi="Times New Roman"/>
                <w:sz w:val="24"/>
                <w:szCs w:val="24"/>
                <w:lang w:val="en-GB"/>
              </w:rPr>
              <w:t xml:space="preserve">The Company shall have the following scope of business: </w:t>
            </w:r>
            <w:r w:rsidR="00AD2D13">
              <w:rPr>
                <w:rFonts w:ascii="Times New Roman" w:hAnsi="Times New Roman"/>
                <w:sz w:val="24"/>
                <w:szCs w:val="24"/>
                <w:lang w:val="en-US"/>
              </w:rPr>
              <w:t xml:space="preserve">holding activity - </w:t>
            </w:r>
            <w:r w:rsidR="00AD2D13" w:rsidRPr="00AD2D13">
              <w:rPr>
                <w:rFonts w:ascii="Times New Roman" w:hAnsi="Times New Roman"/>
                <w:bCs/>
                <w:sz w:val="24"/>
                <w:szCs w:val="24"/>
              </w:rPr>
              <w:t>acquisition, management, valuation and sale of interest in Bulgarian or foreign companies</w:t>
            </w:r>
            <w:r w:rsidR="00AD2D13" w:rsidRPr="00AD2D13">
              <w:rPr>
                <w:rFonts w:ascii="Times New Roman" w:hAnsi="Times New Roman"/>
                <w:sz w:val="24"/>
                <w:szCs w:val="24"/>
                <w:lang w:val="en-US"/>
              </w:rPr>
              <w:t xml:space="preserve">; </w:t>
            </w:r>
            <w:r w:rsidR="00AD2D13" w:rsidRPr="00AD2D13">
              <w:rPr>
                <w:rFonts w:ascii="Times New Roman" w:hAnsi="Times New Roman"/>
                <w:bCs/>
                <w:sz w:val="24"/>
                <w:szCs w:val="24"/>
              </w:rPr>
              <w:t>financing of companies in which the holding company owns an interest</w:t>
            </w:r>
            <w:r w:rsidR="00AD2D13" w:rsidRPr="00AD2D13">
              <w:rPr>
                <w:rFonts w:ascii="Times New Roman" w:hAnsi="Times New Roman"/>
                <w:sz w:val="24"/>
                <w:szCs w:val="24"/>
                <w:lang w:val="en-US"/>
              </w:rPr>
              <w:t>;</w:t>
            </w:r>
            <w:r w:rsidR="00AD2D13">
              <w:rPr>
                <w:rFonts w:ascii="Times New Roman" w:hAnsi="Times New Roman"/>
                <w:sz w:val="24"/>
                <w:szCs w:val="24"/>
                <w:lang w:val="en-US"/>
              </w:rPr>
              <w:t xml:space="preserve"> </w:t>
            </w:r>
            <w:r w:rsidR="003532FD">
              <w:rPr>
                <w:rFonts w:ascii="Times New Roman" w:hAnsi="Times New Roman"/>
                <w:sz w:val="24"/>
                <w:szCs w:val="24"/>
                <w:lang w:val="en-US"/>
              </w:rPr>
              <w:t xml:space="preserve">indirect </w:t>
            </w:r>
            <w:r w:rsidR="005E69DF" w:rsidRPr="00F62DA5">
              <w:rPr>
                <w:rFonts w:ascii="Times New Roman" w:hAnsi="Times New Roman"/>
                <w:sz w:val="24"/>
                <w:szCs w:val="24"/>
                <w:lang w:val="en-US"/>
              </w:rPr>
              <w:t xml:space="preserve">investing in </w:t>
            </w:r>
            <w:r w:rsidR="00163F41" w:rsidRPr="00F62DA5">
              <w:rPr>
                <w:rFonts w:ascii="Times New Roman" w:hAnsi="Times New Roman"/>
                <w:sz w:val="24"/>
                <w:szCs w:val="24"/>
                <w:lang w:val="en-US"/>
              </w:rPr>
              <w:t>real estate through acquisition of shares in companies that invest in real estate, as well as</w:t>
            </w:r>
            <w:r w:rsidR="005E69DF" w:rsidRPr="00F62DA5">
              <w:rPr>
                <w:rFonts w:ascii="Times New Roman" w:hAnsi="Times New Roman"/>
                <w:sz w:val="24"/>
                <w:szCs w:val="24"/>
                <w:lang w:val="en-GB"/>
              </w:rPr>
              <w:t xml:space="preserve"> any other activity, which is not prohibited by the law.</w:t>
            </w:r>
          </w:p>
        </w:tc>
      </w:tr>
      <w:tr w:rsidR="00D74F5B" w:rsidRPr="001C04EC" w:rsidTr="005E69DF">
        <w:trPr>
          <w:trHeight w:val="575"/>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6</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6</w:t>
            </w:r>
          </w:p>
        </w:tc>
      </w:tr>
      <w:tr w:rsidR="00D74F5B" w:rsidRPr="001C04EC" w:rsidTr="005E69DF">
        <w:trPr>
          <w:trHeight w:val="569"/>
        </w:trPr>
        <w:tc>
          <w:tcPr>
            <w:tcW w:w="4927" w:type="dxa"/>
          </w:tcPr>
          <w:p w:rsidR="00D74F5B" w:rsidRPr="001C04EC" w:rsidRDefault="005E69DF"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Клонове и дъщерни дружества</w:t>
            </w:r>
          </w:p>
        </w:tc>
        <w:tc>
          <w:tcPr>
            <w:tcW w:w="4928" w:type="dxa"/>
          </w:tcPr>
          <w:p w:rsidR="00D74F5B" w:rsidRPr="001C04EC" w:rsidRDefault="005E69DF"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Branches and subsidiaries</w:t>
            </w:r>
          </w:p>
        </w:tc>
      </w:tr>
      <w:tr w:rsidR="00D74F5B" w:rsidRPr="001C04EC" w:rsidTr="005E69DF">
        <w:trPr>
          <w:trHeight w:val="2264"/>
        </w:trPr>
        <w:tc>
          <w:tcPr>
            <w:tcW w:w="4927" w:type="dxa"/>
          </w:tcPr>
          <w:p w:rsidR="00D74F5B" w:rsidRDefault="005E69DF" w:rsidP="001C04EC">
            <w:pPr>
              <w:spacing w:after="0" w:line="288" w:lineRule="auto"/>
              <w:jc w:val="both"/>
              <w:rPr>
                <w:rFonts w:ascii="Times New Roman" w:hAnsi="Times New Roman"/>
                <w:sz w:val="24"/>
                <w:szCs w:val="24"/>
                <w:lang w:val="en-US"/>
              </w:rPr>
            </w:pPr>
            <w:r w:rsidRPr="001C04EC">
              <w:rPr>
                <w:rFonts w:ascii="Times New Roman" w:hAnsi="Times New Roman"/>
                <w:sz w:val="24"/>
                <w:szCs w:val="24"/>
              </w:rPr>
              <w:t>Дружеството може да открива клонове и да учредява дъщерни дружества, както и да участва в други дружества, консорциуми и други форми на сдружаване в</w:t>
            </w:r>
            <w:r w:rsidR="00C95476" w:rsidRPr="001C04EC">
              <w:rPr>
                <w:rFonts w:ascii="Times New Roman" w:hAnsi="Times New Roman"/>
                <w:sz w:val="24"/>
                <w:szCs w:val="24"/>
              </w:rPr>
              <w:t xml:space="preserve"> съответствие с изискванията</w:t>
            </w:r>
            <w:r w:rsidR="00C95476" w:rsidRPr="00AE7D99">
              <w:rPr>
                <w:rFonts w:ascii="Times New Roman" w:hAnsi="Times New Roman"/>
                <w:sz w:val="24"/>
                <w:szCs w:val="24"/>
              </w:rPr>
              <w:t xml:space="preserve"> </w:t>
            </w:r>
            <w:r w:rsidR="00C95476" w:rsidRPr="001C04EC">
              <w:rPr>
                <w:rFonts w:ascii="Times New Roman" w:hAnsi="Times New Roman"/>
                <w:sz w:val="24"/>
                <w:szCs w:val="24"/>
              </w:rPr>
              <w:t>на</w:t>
            </w:r>
            <w:r w:rsidR="00C95476" w:rsidRPr="00AE7D99">
              <w:rPr>
                <w:rFonts w:ascii="Times New Roman" w:hAnsi="Times New Roman"/>
                <w:sz w:val="24"/>
                <w:szCs w:val="24"/>
              </w:rPr>
              <w:t xml:space="preserve"> </w:t>
            </w:r>
            <w:r w:rsidRPr="001C04EC">
              <w:rPr>
                <w:rFonts w:ascii="Times New Roman" w:hAnsi="Times New Roman"/>
                <w:sz w:val="24"/>
                <w:szCs w:val="24"/>
              </w:rPr>
              <w:t>действащото законодателство.</w:t>
            </w:r>
          </w:p>
          <w:p w:rsidR="002708CA" w:rsidRDefault="002708CA" w:rsidP="001C04EC">
            <w:pPr>
              <w:spacing w:after="0" w:line="288" w:lineRule="auto"/>
              <w:jc w:val="both"/>
              <w:rPr>
                <w:rFonts w:ascii="Times New Roman" w:hAnsi="Times New Roman"/>
                <w:sz w:val="24"/>
                <w:szCs w:val="24"/>
                <w:lang w:val="en-US"/>
              </w:rPr>
            </w:pPr>
          </w:p>
          <w:p w:rsidR="002708CA" w:rsidRPr="002708CA" w:rsidRDefault="002708CA" w:rsidP="001C04EC">
            <w:pPr>
              <w:spacing w:after="0" w:line="288" w:lineRule="auto"/>
              <w:jc w:val="both"/>
              <w:rPr>
                <w:rFonts w:ascii="Times New Roman" w:hAnsi="Times New Roman"/>
                <w:b/>
                <w:sz w:val="24"/>
                <w:szCs w:val="24"/>
                <w:lang w:val="en-US" w:bidi="bg-BG"/>
              </w:rPr>
            </w:pPr>
          </w:p>
        </w:tc>
        <w:tc>
          <w:tcPr>
            <w:tcW w:w="4928" w:type="dxa"/>
          </w:tcPr>
          <w:p w:rsidR="00D74F5B" w:rsidRPr="001C04EC" w:rsidRDefault="005E69DF"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lastRenderedPageBreak/>
              <w:t>The Company may establish branches and may incorporate subsidiaries, as well as to hold interest in other companies, consortia and other forms of association, in accordance with the requirements of the current legislation.</w:t>
            </w:r>
          </w:p>
        </w:tc>
      </w:tr>
      <w:tr w:rsidR="00D74F5B" w:rsidRPr="001C04EC" w:rsidTr="00C95476">
        <w:trPr>
          <w:trHeight w:val="851"/>
        </w:trPr>
        <w:tc>
          <w:tcPr>
            <w:tcW w:w="4927" w:type="dxa"/>
          </w:tcPr>
          <w:p w:rsidR="00C95476" w:rsidRPr="00AE7D99" w:rsidRDefault="00C95476" w:rsidP="001C04EC">
            <w:pPr>
              <w:keepLines/>
              <w:spacing w:after="0" w:line="288" w:lineRule="auto"/>
              <w:jc w:val="center"/>
              <w:rPr>
                <w:rFonts w:ascii="Times New Roman" w:hAnsi="Times New Roman"/>
                <w:b/>
                <w:caps/>
                <w:sz w:val="24"/>
                <w:szCs w:val="24"/>
              </w:rPr>
            </w:pPr>
            <w:r w:rsidRPr="001C04EC">
              <w:rPr>
                <w:rFonts w:ascii="Times New Roman" w:hAnsi="Times New Roman"/>
                <w:b/>
                <w:caps/>
                <w:sz w:val="24"/>
                <w:szCs w:val="24"/>
              </w:rPr>
              <w:lastRenderedPageBreak/>
              <w:t>Раздел II</w:t>
            </w:r>
          </w:p>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КАПИТАЛ И АКЦИИ</w:t>
            </w:r>
          </w:p>
        </w:tc>
        <w:tc>
          <w:tcPr>
            <w:tcW w:w="4928" w:type="dxa"/>
          </w:tcPr>
          <w:p w:rsidR="00C95476" w:rsidRPr="001C04EC" w:rsidRDefault="00C95476" w:rsidP="001C04EC">
            <w:pPr>
              <w:keepLines/>
              <w:spacing w:after="0" w:line="288" w:lineRule="auto"/>
              <w:jc w:val="center"/>
              <w:rPr>
                <w:rFonts w:ascii="Times New Roman" w:hAnsi="Times New Roman"/>
                <w:b/>
                <w:sz w:val="24"/>
                <w:szCs w:val="24"/>
                <w:lang w:val="en-GB"/>
              </w:rPr>
            </w:pPr>
            <w:r w:rsidRPr="001C04EC">
              <w:rPr>
                <w:rFonts w:ascii="Times New Roman" w:hAnsi="Times New Roman"/>
                <w:b/>
                <w:sz w:val="24"/>
                <w:szCs w:val="24"/>
                <w:lang w:val="en-GB"/>
              </w:rPr>
              <w:t>SECTION II</w:t>
            </w:r>
          </w:p>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CAPITAL AND SHARES</w:t>
            </w:r>
          </w:p>
        </w:tc>
      </w:tr>
      <w:tr w:rsidR="00D74F5B" w:rsidRPr="001C04EC" w:rsidTr="00C95476">
        <w:trPr>
          <w:trHeight w:val="523"/>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7</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7</w:t>
            </w:r>
          </w:p>
        </w:tc>
      </w:tr>
      <w:tr w:rsidR="00D74F5B" w:rsidRPr="001C04EC" w:rsidTr="00C95476">
        <w:trPr>
          <w:trHeight w:val="615"/>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Капитал</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Capital</w:t>
            </w:r>
          </w:p>
        </w:tc>
      </w:tr>
      <w:tr w:rsidR="00D74F5B" w:rsidRPr="001C04EC" w:rsidTr="00C95476">
        <w:trPr>
          <w:trHeight w:val="2254"/>
        </w:trPr>
        <w:tc>
          <w:tcPr>
            <w:tcW w:w="4927" w:type="dxa"/>
          </w:tcPr>
          <w:p w:rsidR="00D74F5B" w:rsidRPr="00976CE1" w:rsidRDefault="00C95476" w:rsidP="00AE7D99">
            <w:pPr>
              <w:spacing w:after="0" w:line="288" w:lineRule="auto"/>
              <w:jc w:val="both"/>
              <w:rPr>
                <w:rFonts w:ascii="Times New Roman" w:hAnsi="Times New Roman"/>
                <w:b/>
                <w:sz w:val="24"/>
                <w:szCs w:val="24"/>
                <w:lang w:bidi="bg-BG"/>
              </w:rPr>
            </w:pPr>
            <w:r w:rsidRPr="00976CE1">
              <w:rPr>
                <w:rFonts w:ascii="Times New Roman" w:hAnsi="Times New Roman"/>
                <w:sz w:val="24"/>
                <w:szCs w:val="24"/>
              </w:rPr>
              <w:t xml:space="preserve">1. Капиталът на Дружеството e </w:t>
            </w:r>
            <w:r w:rsidR="00DE594E" w:rsidRPr="00976CE1">
              <w:rPr>
                <w:rFonts w:ascii="Times New Roman" w:hAnsi="Times New Roman"/>
                <w:sz w:val="24"/>
                <w:szCs w:val="24"/>
              </w:rPr>
              <w:t>1</w:t>
            </w:r>
            <w:r w:rsidR="00740A7C" w:rsidRPr="00976CE1">
              <w:rPr>
                <w:rFonts w:ascii="Times New Roman" w:hAnsi="Times New Roman"/>
                <w:sz w:val="24"/>
                <w:szCs w:val="24"/>
              </w:rPr>
              <w:t>00</w:t>
            </w:r>
            <w:r w:rsidR="00DE594E" w:rsidRPr="00976CE1">
              <w:rPr>
                <w:rFonts w:ascii="Times New Roman" w:hAnsi="Times New Roman"/>
                <w:sz w:val="24"/>
                <w:szCs w:val="24"/>
                <w:lang w:val="en-US"/>
              </w:rPr>
              <w:t> </w:t>
            </w:r>
            <w:r w:rsidR="00DE594E" w:rsidRPr="00976CE1">
              <w:rPr>
                <w:rFonts w:ascii="Times New Roman" w:hAnsi="Times New Roman"/>
                <w:sz w:val="24"/>
                <w:szCs w:val="24"/>
              </w:rPr>
              <w:t>000</w:t>
            </w:r>
            <w:r w:rsidRPr="00976CE1">
              <w:rPr>
                <w:rFonts w:ascii="Times New Roman" w:hAnsi="Times New Roman"/>
                <w:sz w:val="24"/>
                <w:szCs w:val="24"/>
              </w:rPr>
              <w:t xml:space="preserve"> (</w:t>
            </w:r>
            <w:r w:rsidR="00740A7C" w:rsidRPr="00976CE1">
              <w:rPr>
                <w:rFonts w:ascii="Times New Roman" w:hAnsi="Times New Roman"/>
                <w:sz w:val="24"/>
                <w:szCs w:val="24"/>
              </w:rPr>
              <w:t>сто хиляди</w:t>
            </w:r>
            <w:r w:rsidRPr="00976CE1">
              <w:rPr>
                <w:rFonts w:ascii="Times New Roman" w:hAnsi="Times New Roman"/>
                <w:sz w:val="24"/>
                <w:szCs w:val="24"/>
              </w:rPr>
              <w:t xml:space="preserve">) лева. Капиталът на Дружеството е разпределен в </w:t>
            </w:r>
            <w:r w:rsidR="00DE594E" w:rsidRPr="00976CE1">
              <w:rPr>
                <w:rFonts w:ascii="Times New Roman" w:hAnsi="Times New Roman"/>
                <w:sz w:val="24"/>
                <w:szCs w:val="24"/>
              </w:rPr>
              <w:t>1000</w:t>
            </w:r>
            <w:r w:rsidRPr="00976CE1">
              <w:rPr>
                <w:rFonts w:ascii="Times New Roman" w:hAnsi="Times New Roman"/>
                <w:sz w:val="24"/>
                <w:szCs w:val="24"/>
              </w:rPr>
              <w:t xml:space="preserve"> (</w:t>
            </w:r>
            <w:r w:rsidR="00740A7C" w:rsidRPr="00976CE1">
              <w:rPr>
                <w:rFonts w:ascii="Times New Roman" w:hAnsi="Times New Roman"/>
                <w:sz w:val="24"/>
                <w:szCs w:val="24"/>
              </w:rPr>
              <w:t>хиляда</w:t>
            </w:r>
            <w:r w:rsidRPr="00976CE1">
              <w:rPr>
                <w:rFonts w:ascii="Times New Roman" w:hAnsi="Times New Roman"/>
                <w:sz w:val="24"/>
                <w:szCs w:val="24"/>
              </w:rPr>
              <w:t xml:space="preserve">) обикновени поименни </w:t>
            </w:r>
            <w:r w:rsidR="00163F41" w:rsidRPr="00976CE1">
              <w:rPr>
                <w:rFonts w:ascii="Times New Roman" w:hAnsi="Times New Roman"/>
                <w:sz w:val="24"/>
                <w:szCs w:val="24"/>
              </w:rPr>
              <w:t>без</w:t>
            </w:r>
            <w:r w:rsidRPr="00976CE1">
              <w:rPr>
                <w:rFonts w:ascii="Times New Roman" w:hAnsi="Times New Roman"/>
                <w:sz w:val="24"/>
                <w:szCs w:val="24"/>
              </w:rPr>
              <w:t>налични</w:t>
            </w:r>
            <w:r w:rsidR="00163F41" w:rsidRPr="00976CE1">
              <w:rPr>
                <w:rFonts w:ascii="Times New Roman" w:hAnsi="Times New Roman"/>
                <w:sz w:val="24"/>
                <w:szCs w:val="24"/>
              </w:rPr>
              <w:t xml:space="preserve"> свободнопрехвърляеми</w:t>
            </w:r>
            <w:r w:rsidRPr="00976CE1">
              <w:rPr>
                <w:rFonts w:ascii="Times New Roman" w:hAnsi="Times New Roman"/>
                <w:sz w:val="24"/>
                <w:szCs w:val="24"/>
              </w:rPr>
              <w:t xml:space="preserve"> акции с право на глас с номинална стойност 1</w:t>
            </w:r>
            <w:r w:rsidR="00AE7D99" w:rsidRPr="00976CE1">
              <w:rPr>
                <w:rFonts w:ascii="Times New Roman" w:hAnsi="Times New Roman"/>
                <w:sz w:val="24"/>
                <w:szCs w:val="24"/>
              </w:rPr>
              <w:t>00</w:t>
            </w:r>
            <w:r w:rsidRPr="00976CE1">
              <w:rPr>
                <w:rFonts w:ascii="Times New Roman" w:hAnsi="Times New Roman"/>
                <w:sz w:val="24"/>
                <w:szCs w:val="24"/>
              </w:rPr>
              <w:t xml:space="preserve"> (</w:t>
            </w:r>
            <w:r w:rsidR="00AE7D99" w:rsidRPr="00976CE1">
              <w:rPr>
                <w:rFonts w:ascii="Times New Roman" w:hAnsi="Times New Roman"/>
                <w:sz w:val="24"/>
                <w:szCs w:val="24"/>
              </w:rPr>
              <w:t>сто</w:t>
            </w:r>
            <w:r w:rsidRPr="00976CE1">
              <w:rPr>
                <w:rFonts w:ascii="Times New Roman" w:hAnsi="Times New Roman"/>
                <w:sz w:val="24"/>
                <w:szCs w:val="24"/>
              </w:rPr>
              <w:t>) лев</w:t>
            </w:r>
            <w:r w:rsidR="00AE7D99" w:rsidRPr="00976CE1">
              <w:rPr>
                <w:rFonts w:ascii="Times New Roman" w:hAnsi="Times New Roman"/>
                <w:sz w:val="24"/>
                <w:szCs w:val="24"/>
              </w:rPr>
              <w:t>а</w:t>
            </w:r>
            <w:r w:rsidRPr="00976CE1">
              <w:rPr>
                <w:rFonts w:ascii="Times New Roman" w:hAnsi="Times New Roman"/>
                <w:sz w:val="24"/>
                <w:szCs w:val="24"/>
              </w:rPr>
              <w:t xml:space="preserve"> всяка.</w:t>
            </w:r>
          </w:p>
        </w:tc>
        <w:tc>
          <w:tcPr>
            <w:tcW w:w="4928" w:type="dxa"/>
          </w:tcPr>
          <w:p w:rsidR="00D74F5B" w:rsidRPr="00851DC8" w:rsidRDefault="00C95476" w:rsidP="00AE7D99">
            <w:pPr>
              <w:spacing w:after="0" w:line="288" w:lineRule="auto"/>
              <w:jc w:val="both"/>
              <w:rPr>
                <w:rFonts w:ascii="Times New Roman" w:hAnsi="Times New Roman"/>
                <w:b/>
                <w:sz w:val="24"/>
                <w:szCs w:val="24"/>
                <w:lang w:val="en-GB" w:bidi="en-US"/>
              </w:rPr>
            </w:pPr>
            <w:r w:rsidRPr="00976CE1">
              <w:rPr>
                <w:rFonts w:ascii="Times New Roman" w:hAnsi="Times New Roman"/>
                <w:sz w:val="24"/>
                <w:szCs w:val="24"/>
                <w:lang w:val="en-GB"/>
              </w:rPr>
              <w:t xml:space="preserve">1. The share capital of the Company shall be BGN </w:t>
            </w:r>
            <w:r w:rsidR="00740A7C" w:rsidRPr="00976CE1">
              <w:rPr>
                <w:rFonts w:ascii="Times New Roman" w:hAnsi="Times New Roman"/>
                <w:sz w:val="24"/>
                <w:szCs w:val="24"/>
              </w:rPr>
              <w:t>1</w:t>
            </w:r>
            <w:r w:rsidR="00DE594E" w:rsidRPr="00976CE1">
              <w:rPr>
                <w:rFonts w:ascii="Times New Roman" w:hAnsi="Times New Roman"/>
                <w:sz w:val="24"/>
                <w:szCs w:val="24"/>
              </w:rPr>
              <w:t>00,000</w:t>
            </w:r>
            <w:r w:rsidRPr="00976CE1">
              <w:rPr>
                <w:rFonts w:ascii="Times New Roman" w:hAnsi="Times New Roman"/>
                <w:sz w:val="24"/>
                <w:szCs w:val="24"/>
                <w:lang w:val="en-GB"/>
              </w:rPr>
              <w:t xml:space="preserve"> (</w:t>
            </w:r>
            <w:r w:rsidR="00740A7C" w:rsidRPr="00976CE1">
              <w:rPr>
                <w:rFonts w:ascii="Times New Roman" w:hAnsi="Times New Roman"/>
                <w:sz w:val="24"/>
                <w:szCs w:val="24"/>
                <w:lang w:val="en-US"/>
              </w:rPr>
              <w:t>one hundred thousand</w:t>
            </w:r>
            <w:r w:rsidRPr="00976CE1">
              <w:rPr>
                <w:rFonts w:ascii="Times New Roman" w:hAnsi="Times New Roman"/>
                <w:sz w:val="24"/>
                <w:szCs w:val="24"/>
                <w:lang w:val="en-GB"/>
              </w:rPr>
              <w:t xml:space="preserve">). The capital of the Company shall be allocated into </w:t>
            </w:r>
            <w:r w:rsidR="00DE594E" w:rsidRPr="00976CE1">
              <w:rPr>
                <w:rFonts w:ascii="Times New Roman" w:hAnsi="Times New Roman"/>
                <w:sz w:val="24"/>
                <w:szCs w:val="24"/>
              </w:rPr>
              <w:t>1000</w:t>
            </w:r>
            <w:r w:rsidRPr="00976CE1">
              <w:rPr>
                <w:rFonts w:ascii="Times New Roman" w:hAnsi="Times New Roman"/>
                <w:sz w:val="24"/>
                <w:szCs w:val="24"/>
                <w:lang w:val="en-GB"/>
              </w:rPr>
              <w:t xml:space="preserve"> (</w:t>
            </w:r>
            <w:r w:rsidR="00740A7C" w:rsidRPr="00976CE1">
              <w:rPr>
                <w:rFonts w:ascii="Times New Roman" w:hAnsi="Times New Roman"/>
                <w:sz w:val="24"/>
                <w:szCs w:val="24"/>
                <w:lang w:val="en-US"/>
              </w:rPr>
              <w:t>one</w:t>
            </w:r>
            <w:r w:rsidR="00AE7D99" w:rsidRPr="00976CE1">
              <w:rPr>
                <w:rFonts w:ascii="Times New Roman" w:hAnsi="Times New Roman"/>
                <w:sz w:val="24"/>
                <w:szCs w:val="24"/>
                <w:lang w:val="en-US"/>
              </w:rPr>
              <w:t xml:space="preserve"> thousand</w:t>
            </w:r>
            <w:r w:rsidRPr="00976CE1">
              <w:rPr>
                <w:rFonts w:ascii="Times New Roman" w:hAnsi="Times New Roman"/>
                <w:sz w:val="24"/>
                <w:szCs w:val="24"/>
                <w:lang w:val="en-GB"/>
              </w:rPr>
              <w:t xml:space="preserve">) </w:t>
            </w:r>
            <w:r w:rsidR="00AC7772" w:rsidRPr="00976CE1">
              <w:rPr>
                <w:rFonts w:ascii="Times New Roman" w:hAnsi="Times New Roman"/>
                <w:sz w:val="24"/>
                <w:szCs w:val="24"/>
                <w:lang w:val="en-GB"/>
              </w:rPr>
              <w:t xml:space="preserve">common </w:t>
            </w:r>
            <w:r w:rsidR="00163F41" w:rsidRPr="00976CE1">
              <w:rPr>
                <w:rFonts w:ascii="Times New Roman" w:hAnsi="Times New Roman"/>
                <w:sz w:val="24"/>
                <w:szCs w:val="24"/>
                <w:lang w:val="en-GB"/>
              </w:rPr>
              <w:t>free</w:t>
            </w:r>
            <w:r w:rsidR="00AC7772" w:rsidRPr="00976CE1">
              <w:rPr>
                <w:rFonts w:ascii="Times New Roman" w:hAnsi="Times New Roman"/>
                <w:sz w:val="24"/>
                <w:szCs w:val="24"/>
                <w:lang w:val="en-GB"/>
              </w:rPr>
              <w:t xml:space="preserve">ly </w:t>
            </w:r>
            <w:r w:rsidR="00163F41" w:rsidRPr="00976CE1">
              <w:rPr>
                <w:rFonts w:ascii="Times New Roman" w:hAnsi="Times New Roman"/>
                <w:sz w:val="24"/>
                <w:szCs w:val="24"/>
                <w:lang w:val="en-GB"/>
              </w:rPr>
              <w:t>transfer</w:t>
            </w:r>
            <w:r w:rsidR="00AC7772" w:rsidRPr="00976CE1">
              <w:rPr>
                <w:rFonts w:ascii="Times New Roman" w:hAnsi="Times New Roman"/>
                <w:sz w:val="24"/>
                <w:szCs w:val="24"/>
                <w:lang w:val="en-GB"/>
              </w:rPr>
              <w:t>able</w:t>
            </w:r>
            <w:r w:rsidRPr="00976CE1">
              <w:rPr>
                <w:rFonts w:ascii="Times New Roman" w:hAnsi="Times New Roman"/>
                <w:sz w:val="24"/>
                <w:szCs w:val="24"/>
                <w:lang w:val="en-GB"/>
              </w:rPr>
              <w:t xml:space="preserve"> </w:t>
            </w:r>
            <w:r w:rsidR="00163F41" w:rsidRPr="00976CE1">
              <w:rPr>
                <w:rFonts w:ascii="Times New Roman" w:hAnsi="Times New Roman"/>
                <w:sz w:val="24"/>
                <w:szCs w:val="24"/>
                <w:lang w:val="en-GB"/>
              </w:rPr>
              <w:t xml:space="preserve">dematerialized registered </w:t>
            </w:r>
            <w:r w:rsidRPr="00976CE1">
              <w:rPr>
                <w:rFonts w:ascii="Times New Roman" w:hAnsi="Times New Roman"/>
                <w:sz w:val="24"/>
                <w:szCs w:val="24"/>
                <w:lang w:val="en-GB"/>
              </w:rPr>
              <w:t>shares with a right to vote, with a nominal value BGN 1</w:t>
            </w:r>
            <w:r w:rsidR="00AE7D99" w:rsidRPr="00976CE1">
              <w:rPr>
                <w:rFonts w:ascii="Times New Roman" w:hAnsi="Times New Roman"/>
                <w:sz w:val="24"/>
                <w:szCs w:val="24"/>
              </w:rPr>
              <w:t>00</w:t>
            </w:r>
            <w:r w:rsidRPr="00976CE1">
              <w:rPr>
                <w:rFonts w:ascii="Times New Roman" w:hAnsi="Times New Roman"/>
                <w:sz w:val="24"/>
                <w:szCs w:val="24"/>
                <w:lang w:val="en-GB"/>
              </w:rPr>
              <w:t xml:space="preserve"> (one</w:t>
            </w:r>
            <w:r w:rsidR="00AE7D99" w:rsidRPr="00976CE1">
              <w:rPr>
                <w:rFonts w:ascii="Times New Roman" w:hAnsi="Times New Roman"/>
                <w:sz w:val="24"/>
                <w:szCs w:val="24"/>
                <w:lang w:val="en-US"/>
              </w:rPr>
              <w:t xml:space="preserve"> hundred</w:t>
            </w:r>
            <w:r w:rsidRPr="00976CE1">
              <w:rPr>
                <w:rFonts w:ascii="Times New Roman" w:hAnsi="Times New Roman"/>
                <w:sz w:val="24"/>
                <w:szCs w:val="24"/>
                <w:lang w:val="en-GB"/>
              </w:rPr>
              <w:t>) each.</w:t>
            </w:r>
          </w:p>
        </w:tc>
      </w:tr>
      <w:tr w:rsidR="00D74F5B" w:rsidRPr="001C04EC" w:rsidTr="003C2A2D">
        <w:trPr>
          <w:trHeight w:val="900"/>
        </w:trPr>
        <w:tc>
          <w:tcPr>
            <w:tcW w:w="4927" w:type="dxa"/>
          </w:tcPr>
          <w:p w:rsidR="00D74F5B" w:rsidRPr="001C04EC" w:rsidRDefault="00C95476" w:rsidP="00662CF1">
            <w:pPr>
              <w:spacing w:after="0" w:line="288" w:lineRule="auto"/>
              <w:jc w:val="both"/>
              <w:rPr>
                <w:rFonts w:ascii="Times New Roman" w:hAnsi="Times New Roman"/>
                <w:b/>
                <w:sz w:val="24"/>
                <w:szCs w:val="24"/>
                <w:lang w:bidi="bg-BG"/>
              </w:rPr>
            </w:pPr>
            <w:r w:rsidRPr="001C04EC">
              <w:rPr>
                <w:rFonts w:ascii="Times New Roman" w:hAnsi="Times New Roman"/>
                <w:sz w:val="24"/>
                <w:szCs w:val="24"/>
              </w:rPr>
              <w:t>2. Към момента на учредяване на Дружеството целият капитал е записан от учредителите. Към момента на вписване на Дружеството в Търговския регистър</w:t>
            </w:r>
            <w:r w:rsidR="00F9598A">
              <w:rPr>
                <w:rFonts w:ascii="Times New Roman" w:hAnsi="Times New Roman"/>
                <w:sz w:val="24"/>
                <w:szCs w:val="24"/>
              </w:rPr>
              <w:t xml:space="preserve"> </w:t>
            </w:r>
            <w:r w:rsidR="00662CF1">
              <w:rPr>
                <w:rFonts w:ascii="Times New Roman" w:hAnsi="Times New Roman"/>
                <w:sz w:val="24"/>
                <w:szCs w:val="24"/>
              </w:rPr>
              <w:t>капиталът на Дружеството е внесен изцяло, в пари.</w:t>
            </w:r>
          </w:p>
        </w:tc>
        <w:tc>
          <w:tcPr>
            <w:tcW w:w="4928" w:type="dxa"/>
          </w:tcPr>
          <w:p w:rsidR="00D74F5B" w:rsidRPr="001C04EC" w:rsidRDefault="00C95476" w:rsidP="00662CF1">
            <w:pPr>
              <w:keepLines/>
              <w:spacing w:after="0" w:line="288" w:lineRule="auto"/>
              <w:jc w:val="both"/>
              <w:rPr>
                <w:rFonts w:ascii="Times New Roman" w:hAnsi="Times New Roman"/>
                <w:sz w:val="24"/>
                <w:szCs w:val="24"/>
              </w:rPr>
            </w:pPr>
            <w:r w:rsidRPr="001C04EC">
              <w:rPr>
                <w:rFonts w:ascii="Times New Roman" w:hAnsi="Times New Roman"/>
                <w:sz w:val="24"/>
                <w:szCs w:val="24"/>
                <w:lang w:val="en-GB"/>
              </w:rPr>
              <w:t>2. As at the date of incorporation of the Company the entire share capital shall be subscribed for by the founders. Upon the</w:t>
            </w:r>
            <w:r w:rsidRPr="001C04EC">
              <w:rPr>
                <w:rFonts w:ascii="Times New Roman" w:hAnsi="Times New Roman"/>
                <w:sz w:val="24"/>
                <w:szCs w:val="24"/>
                <w:lang w:val="en-US"/>
              </w:rPr>
              <w:t xml:space="preserve"> registration</w:t>
            </w:r>
            <w:r w:rsidRPr="001C04EC">
              <w:rPr>
                <w:rFonts w:ascii="Times New Roman" w:hAnsi="Times New Roman"/>
                <w:sz w:val="24"/>
                <w:szCs w:val="24"/>
                <w:lang w:val="en-GB"/>
              </w:rPr>
              <w:t xml:space="preserve"> of the Company in the Commercial Register </w:t>
            </w:r>
            <w:r w:rsidR="00C46DEE">
              <w:rPr>
                <w:rFonts w:ascii="Times New Roman" w:hAnsi="Times New Roman"/>
                <w:sz w:val="24"/>
                <w:szCs w:val="24"/>
                <w:lang w:val="en-US"/>
              </w:rPr>
              <w:t xml:space="preserve">the share capital shall be </w:t>
            </w:r>
            <w:r w:rsidR="00662CF1">
              <w:rPr>
                <w:rFonts w:ascii="Times New Roman" w:hAnsi="Times New Roman"/>
                <w:sz w:val="24"/>
                <w:szCs w:val="24"/>
                <w:lang w:val="en-US"/>
              </w:rPr>
              <w:t xml:space="preserve">fully </w:t>
            </w:r>
            <w:r w:rsidR="00C46DEE">
              <w:rPr>
                <w:rFonts w:ascii="Times New Roman" w:hAnsi="Times New Roman"/>
                <w:sz w:val="24"/>
                <w:szCs w:val="24"/>
                <w:lang w:val="en-US"/>
              </w:rPr>
              <w:t>paid</w:t>
            </w:r>
            <w:r w:rsidR="00276061">
              <w:rPr>
                <w:rFonts w:ascii="Times New Roman" w:hAnsi="Times New Roman"/>
                <w:sz w:val="24"/>
                <w:szCs w:val="24"/>
                <w:lang w:val="en-US"/>
              </w:rPr>
              <w:t>, in cash</w:t>
            </w:r>
            <w:r w:rsidR="00F9598A">
              <w:rPr>
                <w:rFonts w:ascii="Times New Roman" w:hAnsi="Times New Roman"/>
                <w:sz w:val="24"/>
                <w:szCs w:val="24"/>
                <w:lang w:val="en-US"/>
              </w:rPr>
              <w:t>.</w:t>
            </w:r>
          </w:p>
        </w:tc>
      </w:tr>
      <w:tr w:rsidR="00D74F5B" w:rsidRPr="001C04EC" w:rsidTr="00C95476">
        <w:trPr>
          <w:trHeight w:val="579"/>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8</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8</w:t>
            </w:r>
          </w:p>
        </w:tc>
      </w:tr>
      <w:tr w:rsidR="00D74F5B" w:rsidRPr="001C04EC" w:rsidTr="00C95476">
        <w:trPr>
          <w:trHeight w:val="546"/>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Акции</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Shares</w:t>
            </w:r>
          </w:p>
        </w:tc>
      </w:tr>
      <w:tr w:rsidR="00D74F5B" w:rsidRPr="001C04EC" w:rsidTr="008C4B5D">
        <w:trPr>
          <w:trHeight w:val="2141"/>
        </w:trPr>
        <w:tc>
          <w:tcPr>
            <w:tcW w:w="4927" w:type="dxa"/>
          </w:tcPr>
          <w:p w:rsidR="00D74F5B" w:rsidRPr="001C04EC" w:rsidRDefault="00C95476" w:rsidP="008C4B5D">
            <w:pPr>
              <w:spacing w:after="0" w:line="288" w:lineRule="auto"/>
              <w:jc w:val="both"/>
              <w:rPr>
                <w:rFonts w:ascii="Times New Roman" w:hAnsi="Times New Roman"/>
                <w:b/>
                <w:sz w:val="24"/>
                <w:szCs w:val="24"/>
                <w:lang w:bidi="bg-BG"/>
              </w:rPr>
            </w:pPr>
            <w:r w:rsidRPr="001C04EC">
              <w:rPr>
                <w:rFonts w:ascii="Times New Roman" w:hAnsi="Times New Roman"/>
                <w:sz w:val="24"/>
                <w:szCs w:val="24"/>
              </w:rPr>
              <w:t xml:space="preserve">1. Всички акции от капитала на Дружеството са </w:t>
            </w:r>
            <w:r w:rsidR="00D87C77" w:rsidRPr="00F62DA5">
              <w:rPr>
                <w:rFonts w:ascii="Times New Roman" w:hAnsi="Times New Roman"/>
                <w:sz w:val="24"/>
                <w:szCs w:val="24"/>
              </w:rPr>
              <w:t>обикновени поименни безналични свободнопрехвърляеми акции</w:t>
            </w:r>
            <w:r w:rsidRPr="001C04EC">
              <w:rPr>
                <w:rFonts w:ascii="Times New Roman" w:hAnsi="Times New Roman"/>
                <w:sz w:val="24"/>
                <w:szCs w:val="24"/>
              </w:rPr>
              <w:t xml:space="preserve"> с право на глас и съставляват един клас. Притежателите на акции се вписват в </w:t>
            </w:r>
            <w:r w:rsidRPr="001C04EC">
              <w:rPr>
                <w:rFonts w:ascii="Times New Roman" w:hAnsi="Times New Roman"/>
                <w:bCs/>
                <w:sz w:val="24"/>
                <w:szCs w:val="24"/>
              </w:rPr>
              <w:t>Книгата на</w:t>
            </w:r>
            <w:r w:rsidRPr="001C04EC">
              <w:rPr>
                <w:rFonts w:ascii="Times New Roman" w:hAnsi="Times New Roman"/>
                <w:sz w:val="24"/>
                <w:szCs w:val="24"/>
              </w:rPr>
              <w:t xml:space="preserve"> акционерите.</w:t>
            </w:r>
          </w:p>
        </w:tc>
        <w:tc>
          <w:tcPr>
            <w:tcW w:w="4928" w:type="dxa"/>
          </w:tcPr>
          <w:p w:rsidR="00D74F5B" w:rsidRPr="001C04EC" w:rsidRDefault="00C95476" w:rsidP="00AF63BB">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1. All shares of the capital of the Company shall be </w:t>
            </w:r>
            <w:r w:rsidR="00AC7772" w:rsidRPr="00F62DA5">
              <w:rPr>
                <w:rFonts w:ascii="Times New Roman" w:hAnsi="Times New Roman"/>
                <w:sz w:val="24"/>
                <w:szCs w:val="24"/>
                <w:lang w:val="en-GB"/>
              </w:rPr>
              <w:t>common</w:t>
            </w:r>
            <w:r w:rsidR="00D87C77" w:rsidRPr="00F62DA5">
              <w:rPr>
                <w:rFonts w:ascii="Times New Roman" w:hAnsi="Times New Roman"/>
                <w:sz w:val="24"/>
                <w:szCs w:val="24"/>
                <w:lang w:val="en-GB"/>
              </w:rPr>
              <w:t xml:space="preserve"> </w:t>
            </w:r>
            <w:r w:rsidR="00F62DA5">
              <w:rPr>
                <w:rFonts w:ascii="Times New Roman" w:hAnsi="Times New Roman"/>
                <w:sz w:val="24"/>
                <w:szCs w:val="24"/>
                <w:lang w:val="en-GB"/>
              </w:rPr>
              <w:t>freely</w:t>
            </w:r>
            <w:r w:rsidR="00D87C77" w:rsidRPr="00F62DA5">
              <w:rPr>
                <w:rFonts w:ascii="Times New Roman" w:hAnsi="Times New Roman"/>
                <w:sz w:val="24"/>
                <w:szCs w:val="24"/>
                <w:lang w:val="en-GB"/>
              </w:rPr>
              <w:t xml:space="preserve"> transfer</w:t>
            </w:r>
            <w:r w:rsidR="00AF63BB" w:rsidRPr="00F62DA5">
              <w:rPr>
                <w:rFonts w:ascii="Times New Roman" w:hAnsi="Times New Roman"/>
                <w:sz w:val="24"/>
                <w:szCs w:val="24"/>
                <w:lang w:val="en-GB"/>
              </w:rPr>
              <w:t>able</w:t>
            </w:r>
            <w:r w:rsidR="00D87C77" w:rsidRPr="00F62DA5">
              <w:rPr>
                <w:rFonts w:ascii="Times New Roman" w:hAnsi="Times New Roman"/>
                <w:sz w:val="24"/>
                <w:szCs w:val="24"/>
                <w:lang w:val="en-GB"/>
              </w:rPr>
              <w:t xml:space="preserve"> dematerialized registered share</w:t>
            </w:r>
            <w:r w:rsidR="00D87C77" w:rsidRPr="001C04EC">
              <w:rPr>
                <w:rFonts w:ascii="Times New Roman" w:hAnsi="Times New Roman"/>
                <w:sz w:val="24"/>
                <w:szCs w:val="24"/>
                <w:lang w:val="en-GB"/>
              </w:rPr>
              <w:t>s</w:t>
            </w:r>
            <w:r w:rsidRPr="001C04EC">
              <w:rPr>
                <w:rFonts w:ascii="Times New Roman" w:hAnsi="Times New Roman"/>
                <w:sz w:val="24"/>
                <w:szCs w:val="24"/>
                <w:lang w:val="en-GB"/>
              </w:rPr>
              <w:t xml:space="preserve"> with a right to vote and shall comprise a single class of shares. The owners of the shares shall be registered with the Shareholders Book</w:t>
            </w:r>
            <w:r w:rsidR="008C4B5D">
              <w:rPr>
                <w:rFonts w:ascii="Times New Roman" w:hAnsi="Times New Roman"/>
                <w:sz w:val="24"/>
                <w:szCs w:val="24"/>
                <w:lang w:val="en-US"/>
              </w:rPr>
              <w:t>.</w:t>
            </w:r>
          </w:p>
        </w:tc>
      </w:tr>
      <w:tr w:rsidR="00D74F5B" w:rsidRPr="001C04EC" w:rsidTr="00C95476">
        <w:trPr>
          <w:trHeight w:val="1841"/>
        </w:trPr>
        <w:tc>
          <w:tcPr>
            <w:tcW w:w="4927" w:type="dxa"/>
          </w:tcPr>
          <w:p w:rsidR="00D74F5B" w:rsidRPr="001C04EC" w:rsidRDefault="00C95476"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2</w:t>
            </w:r>
            <w:r w:rsidRPr="00AE7D99">
              <w:rPr>
                <w:rFonts w:ascii="Times New Roman" w:hAnsi="Times New Roman"/>
                <w:sz w:val="24"/>
                <w:szCs w:val="24"/>
              </w:rPr>
              <w:t>.</w:t>
            </w:r>
            <w:r w:rsidRPr="001C04EC">
              <w:rPr>
                <w:rFonts w:ascii="Times New Roman" w:hAnsi="Times New Roman"/>
                <w:sz w:val="24"/>
                <w:szCs w:val="24"/>
              </w:rPr>
              <w:t xml:space="preserve"> Всяка акция дава на притежателя й право на един глас в Общото събрание на акционерите, право на дивидент и на ликвидационен дял, съразмерни с номиналната стойност на акцията.</w:t>
            </w:r>
          </w:p>
        </w:tc>
        <w:tc>
          <w:tcPr>
            <w:tcW w:w="4928" w:type="dxa"/>
          </w:tcPr>
          <w:p w:rsidR="00D74F5B" w:rsidRPr="001C04EC" w:rsidRDefault="00C95476"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Each share shall give its owner the right to cast one vote at the General Meeting of Shareholders, the right to a dividend and a liquidation quota, proportionate to the nominal value of the share.</w:t>
            </w:r>
          </w:p>
        </w:tc>
      </w:tr>
      <w:tr w:rsidR="00AE7D99" w:rsidRPr="001C04EC" w:rsidTr="006F50FF">
        <w:trPr>
          <w:trHeight w:val="1559"/>
        </w:trPr>
        <w:tc>
          <w:tcPr>
            <w:tcW w:w="4927" w:type="dxa"/>
          </w:tcPr>
          <w:p w:rsidR="00AE7D99" w:rsidRPr="00AE7D99" w:rsidRDefault="00AE7D99" w:rsidP="0018597F">
            <w:pPr>
              <w:spacing w:after="0" w:line="288" w:lineRule="auto"/>
              <w:jc w:val="both"/>
              <w:rPr>
                <w:rFonts w:ascii="Times New Roman" w:hAnsi="Times New Roman"/>
                <w:sz w:val="24"/>
                <w:szCs w:val="24"/>
              </w:rPr>
            </w:pPr>
            <w:r>
              <w:rPr>
                <w:rFonts w:ascii="Times New Roman" w:hAnsi="Times New Roman"/>
                <w:sz w:val="24"/>
                <w:szCs w:val="24"/>
              </w:rPr>
              <w:lastRenderedPageBreak/>
              <w:t>3</w:t>
            </w:r>
            <w:r w:rsidRPr="00AE7D99">
              <w:rPr>
                <w:rFonts w:ascii="Times New Roman" w:hAnsi="Times New Roman"/>
                <w:sz w:val="24"/>
                <w:szCs w:val="24"/>
              </w:rPr>
              <w:t>.</w:t>
            </w:r>
            <w:r w:rsidRPr="001C04EC">
              <w:rPr>
                <w:rFonts w:ascii="Times New Roman" w:hAnsi="Times New Roman"/>
                <w:sz w:val="24"/>
                <w:szCs w:val="24"/>
              </w:rPr>
              <w:t xml:space="preserve"> </w:t>
            </w:r>
            <w:r>
              <w:rPr>
                <w:rFonts w:ascii="Times New Roman" w:hAnsi="Times New Roman"/>
                <w:sz w:val="24"/>
                <w:szCs w:val="24"/>
              </w:rPr>
              <w:t>Дружеството може да издава и привилегировани акции, включително без право на глас, в съответствие с изисквания</w:t>
            </w:r>
            <w:r w:rsidR="005D407A">
              <w:rPr>
                <w:rFonts w:ascii="Times New Roman" w:hAnsi="Times New Roman"/>
                <w:sz w:val="24"/>
                <w:szCs w:val="24"/>
              </w:rPr>
              <w:t xml:space="preserve">та </w:t>
            </w:r>
            <w:r w:rsidR="00F9598A">
              <w:rPr>
                <w:rFonts w:ascii="Times New Roman" w:hAnsi="Times New Roman"/>
                <w:sz w:val="24"/>
                <w:szCs w:val="24"/>
              </w:rPr>
              <w:t>на закона</w:t>
            </w:r>
            <w:r>
              <w:rPr>
                <w:rFonts w:ascii="Times New Roman" w:hAnsi="Times New Roman"/>
                <w:sz w:val="24"/>
                <w:szCs w:val="24"/>
              </w:rPr>
              <w:t>.</w:t>
            </w:r>
          </w:p>
        </w:tc>
        <w:tc>
          <w:tcPr>
            <w:tcW w:w="4928" w:type="dxa"/>
          </w:tcPr>
          <w:p w:rsidR="00AE7D99" w:rsidRPr="00AE7D99" w:rsidRDefault="00AE7D99" w:rsidP="007E47A1">
            <w:pPr>
              <w:spacing w:after="0" w:line="288" w:lineRule="auto"/>
              <w:jc w:val="both"/>
              <w:rPr>
                <w:rFonts w:ascii="Times New Roman" w:hAnsi="Times New Roman"/>
                <w:sz w:val="24"/>
                <w:szCs w:val="24"/>
              </w:rPr>
            </w:pPr>
            <w:r>
              <w:rPr>
                <w:rFonts w:ascii="Times New Roman" w:hAnsi="Times New Roman"/>
                <w:sz w:val="24"/>
                <w:szCs w:val="24"/>
                <w:lang w:val="en-GB"/>
              </w:rPr>
              <w:t>3</w:t>
            </w:r>
            <w:r w:rsidRPr="001C04EC">
              <w:rPr>
                <w:rFonts w:ascii="Times New Roman" w:hAnsi="Times New Roman"/>
                <w:sz w:val="24"/>
                <w:szCs w:val="24"/>
                <w:lang w:val="en-GB"/>
              </w:rPr>
              <w:t xml:space="preserve">. </w:t>
            </w:r>
            <w:r w:rsidRPr="00AE7D99">
              <w:rPr>
                <w:rFonts w:ascii="Times New Roman" w:hAnsi="Times New Roman"/>
                <w:sz w:val="24"/>
                <w:szCs w:val="24"/>
                <w:lang w:val="en-GB"/>
              </w:rPr>
              <w:t>The Company may</w:t>
            </w:r>
            <w:r>
              <w:rPr>
                <w:rFonts w:ascii="Times New Roman" w:hAnsi="Times New Roman"/>
                <w:sz w:val="24"/>
                <w:szCs w:val="24"/>
              </w:rPr>
              <w:t xml:space="preserve"> </w:t>
            </w:r>
            <w:r>
              <w:rPr>
                <w:rFonts w:ascii="Times New Roman" w:hAnsi="Times New Roman"/>
                <w:sz w:val="24"/>
                <w:szCs w:val="24"/>
                <w:lang w:val="en-US"/>
              </w:rPr>
              <w:t>also</w:t>
            </w:r>
            <w:r w:rsidRPr="00AE7D99">
              <w:rPr>
                <w:rFonts w:ascii="Times New Roman" w:hAnsi="Times New Roman"/>
                <w:sz w:val="24"/>
                <w:szCs w:val="24"/>
                <w:lang w:val="en-GB"/>
              </w:rPr>
              <w:t xml:space="preserve"> issue </w:t>
            </w:r>
            <w:r w:rsidR="00F9598A">
              <w:rPr>
                <w:rFonts w:ascii="Times New Roman" w:hAnsi="Times New Roman"/>
                <w:sz w:val="24"/>
                <w:szCs w:val="24"/>
                <w:lang w:val="en-GB"/>
              </w:rPr>
              <w:t>preferred</w:t>
            </w:r>
            <w:r w:rsidRPr="00AE7D99">
              <w:rPr>
                <w:rFonts w:ascii="Times New Roman" w:hAnsi="Times New Roman"/>
                <w:sz w:val="24"/>
                <w:szCs w:val="24"/>
                <w:lang w:val="en-GB"/>
              </w:rPr>
              <w:t xml:space="preserve"> shares including </w:t>
            </w:r>
            <w:r>
              <w:rPr>
                <w:rFonts w:ascii="Times New Roman" w:hAnsi="Times New Roman"/>
                <w:sz w:val="24"/>
                <w:szCs w:val="24"/>
                <w:lang w:val="en-GB"/>
              </w:rPr>
              <w:t xml:space="preserve">such </w:t>
            </w:r>
            <w:r w:rsidRPr="00AE7D99">
              <w:rPr>
                <w:rFonts w:ascii="Times New Roman" w:hAnsi="Times New Roman"/>
                <w:sz w:val="24"/>
                <w:szCs w:val="24"/>
                <w:lang w:val="en-GB"/>
              </w:rPr>
              <w:t>without</w:t>
            </w:r>
            <w:r>
              <w:rPr>
                <w:rFonts w:ascii="Times New Roman" w:hAnsi="Times New Roman"/>
                <w:sz w:val="24"/>
                <w:szCs w:val="24"/>
                <w:lang w:val="en-GB"/>
              </w:rPr>
              <w:t xml:space="preserve"> </w:t>
            </w:r>
            <w:r w:rsidR="00F9598A">
              <w:rPr>
                <w:rFonts w:ascii="Times New Roman" w:hAnsi="Times New Roman"/>
                <w:sz w:val="24"/>
                <w:szCs w:val="24"/>
                <w:lang w:val="en-GB"/>
              </w:rPr>
              <w:t>voting rights</w:t>
            </w:r>
            <w:r w:rsidRPr="00AE7D99">
              <w:rPr>
                <w:rFonts w:ascii="Times New Roman" w:hAnsi="Times New Roman"/>
                <w:sz w:val="24"/>
                <w:szCs w:val="24"/>
                <w:lang w:val="en-GB"/>
              </w:rPr>
              <w:t>, in accordance with</w:t>
            </w:r>
            <w:r>
              <w:rPr>
                <w:rFonts w:ascii="Times New Roman" w:hAnsi="Times New Roman"/>
                <w:sz w:val="24"/>
                <w:szCs w:val="24"/>
                <w:lang w:val="en-GB"/>
              </w:rPr>
              <w:t xml:space="preserve"> the</w:t>
            </w:r>
            <w:r w:rsidRPr="00AE7D99">
              <w:rPr>
                <w:rFonts w:ascii="Times New Roman" w:hAnsi="Times New Roman"/>
                <w:sz w:val="24"/>
                <w:szCs w:val="24"/>
                <w:lang w:val="en-GB"/>
              </w:rPr>
              <w:t xml:space="preserve"> requirements</w:t>
            </w:r>
            <w:r w:rsidR="00F9598A">
              <w:rPr>
                <w:rFonts w:ascii="Times New Roman" w:hAnsi="Times New Roman"/>
                <w:sz w:val="24"/>
                <w:szCs w:val="24"/>
                <w:lang w:val="en-GB"/>
              </w:rPr>
              <w:t xml:space="preserve"> of the law</w:t>
            </w:r>
            <w:r w:rsidRPr="00AE7D99">
              <w:rPr>
                <w:rFonts w:ascii="Times New Roman" w:hAnsi="Times New Roman"/>
                <w:sz w:val="24"/>
                <w:szCs w:val="24"/>
                <w:lang w:val="en-GB"/>
              </w:rPr>
              <w:t>.</w:t>
            </w:r>
          </w:p>
        </w:tc>
      </w:tr>
      <w:tr w:rsidR="00D74F5B" w:rsidRPr="001C04EC" w:rsidTr="00C95476">
        <w:trPr>
          <w:trHeight w:val="563"/>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9</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9</w:t>
            </w:r>
          </w:p>
        </w:tc>
      </w:tr>
      <w:tr w:rsidR="00D74F5B" w:rsidRPr="001C04EC" w:rsidTr="00C95476">
        <w:trPr>
          <w:trHeight w:val="571"/>
        </w:trPr>
        <w:tc>
          <w:tcPr>
            <w:tcW w:w="4927" w:type="dxa"/>
          </w:tcPr>
          <w:p w:rsidR="00D74F5B"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Прехвърляне на акции</w:t>
            </w:r>
          </w:p>
        </w:tc>
        <w:tc>
          <w:tcPr>
            <w:tcW w:w="4928" w:type="dxa"/>
          </w:tcPr>
          <w:p w:rsidR="00D74F5B"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Transfer of shares</w:t>
            </w:r>
          </w:p>
        </w:tc>
      </w:tr>
      <w:tr w:rsidR="00D74F5B" w:rsidRPr="001C04EC" w:rsidTr="008C4B5D">
        <w:trPr>
          <w:trHeight w:val="1894"/>
        </w:trPr>
        <w:tc>
          <w:tcPr>
            <w:tcW w:w="4927" w:type="dxa"/>
          </w:tcPr>
          <w:p w:rsidR="00D74F5B" w:rsidRPr="001C04EC" w:rsidRDefault="00C95476" w:rsidP="00D87C77">
            <w:pPr>
              <w:spacing w:after="0" w:line="288" w:lineRule="auto"/>
              <w:jc w:val="both"/>
              <w:rPr>
                <w:rFonts w:ascii="Times New Roman" w:hAnsi="Times New Roman"/>
                <w:b/>
                <w:sz w:val="24"/>
                <w:szCs w:val="24"/>
                <w:lang w:bidi="bg-BG"/>
              </w:rPr>
            </w:pPr>
            <w:r w:rsidRPr="001C04EC">
              <w:rPr>
                <w:rFonts w:ascii="Times New Roman" w:hAnsi="Times New Roman"/>
                <w:sz w:val="24"/>
                <w:szCs w:val="24"/>
              </w:rPr>
              <w:t>1</w:t>
            </w:r>
            <w:r w:rsidRPr="00AE7D99">
              <w:rPr>
                <w:rFonts w:ascii="Times New Roman" w:hAnsi="Times New Roman"/>
                <w:sz w:val="24"/>
                <w:szCs w:val="24"/>
              </w:rPr>
              <w:t>.</w:t>
            </w:r>
            <w:r w:rsidRPr="001C04EC">
              <w:rPr>
                <w:rFonts w:ascii="Times New Roman" w:hAnsi="Times New Roman"/>
                <w:sz w:val="24"/>
                <w:szCs w:val="24"/>
              </w:rPr>
              <w:t xml:space="preserve"> </w:t>
            </w:r>
            <w:r w:rsidR="00D87C77">
              <w:rPr>
                <w:rFonts w:ascii="Times New Roman" w:hAnsi="Times New Roman"/>
                <w:sz w:val="24"/>
                <w:szCs w:val="24"/>
              </w:rPr>
              <w:t xml:space="preserve">Акциите на </w:t>
            </w:r>
            <w:r w:rsidR="00D87C77" w:rsidRPr="00F62DA5">
              <w:rPr>
                <w:rFonts w:ascii="Times New Roman" w:hAnsi="Times New Roman"/>
                <w:sz w:val="24"/>
                <w:szCs w:val="24"/>
              </w:rPr>
              <w:t>Дружеството се прехвърлят свободно, без ограничения или условия за това</w:t>
            </w:r>
            <w:r w:rsidRPr="00F62DA5">
              <w:rPr>
                <w:rFonts w:ascii="Times New Roman" w:hAnsi="Times New Roman"/>
                <w:sz w:val="24"/>
                <w:szCs w:val="24"/>
              </w:rPr>
              <w:t>.</w:t>
            </w:r>
            <w:r w:rsidR="00D87C77" w:rsidRPr="00F62DA5">
              <w:rPr>
                <w:rFonts w:ascii="Times New Roman" w:hAnsi="Times New Roman"/>
                <w:sz w:val="24"/>
                <w:szCs w:val="24"/>
              </w:rPr>
              <w:t xml:space="preserve"> Всеки акционер може свободно да прехвърля всички или част от притежаваните от него акции.</w:t>
            </w:r>
          </w:p>
        </w:tc>
        <w:tc>
          <w:tcPr>
            <w:tcW w:w="4928" w:type="dxa"/>
          </w:tcPr>
          <w:p w:rsidR="00D74F5B" w:rsidRPr="001C04EC" w:rsidRDefault="00C95476" w:rsidP="00D87C77">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1. </w:t>
            </w:r>
            <w:r w:rsidR="00D87C77" w:rsidRPr="00F62DA5">
              <w:rPr>
                <w:rFonts w:ascii="Times New Roman" w:hAnsi="Times New Roman"/>
                <w:sz w:val="24"/>
                <w:szCs w:val="24"/>
                <w:lang w:val="en-US"/>
              </w:rPr>
              <w:t>The s</w:t>
            </w:r>
            <w:r w:rsidRPr="00F62DA5">
              <w:rPr>
                <w:rFonts w:ascii="Times New Roman" w:hAnsi="Times New Roman"/>
                <w:sz w:val="24"/>
                <w:szCs w:val="24"/>
                <w:lang w:val="en-GB"/>
              </w:rPr>
              <w:t xml:space="preserve">hares </w:t>
            </w:r>
            <w:r w:rsidR="00D87C77" w:rsidRPr="00F62DA5">
              <w:rPr>
                <w:rFonts w:ascii="Times New Roman" w:hAnsi="Times New Roman"/>
                <w:sz w:val="24"/>
                <w:szCs w:val="24"/>
                <w:lang w:val="en-GB"/>
              </w:rPr>
              <w:t>issued by</w:t>
            </w:r>
            <w:r w:rsidRPr="00F62DA5">
              <w:rPr>
                <w:rFonts w:ascii="Times New Roman" w:hAnsi="Times New Roman"/>
                <w:sz w:val="24"/>
                <w:szCs w:val="24"/>
                <w:lang w:val="en-GB"/>
              </w:rPr>
              <w:t xml:space="preserve"> the Company </w:t>
            </w:r>
            <w:r w:rsidR="00D87C77" w:rsidRPr="00F62DA5">
              <w:rPr>
                <w:rFonts w:ascii="Times New Roman" w:hAnsi="Times New Roman"/>
                <w:sz w:val="24"/>
                <w:szCs w:val="24"/>
                <w:lang w:val="en-GB"/>
              </w:rPr>
              <w:t>may be transferred without any restrictions or conditions for this purpose</w:t>
            </w:r>
            <w:r w:rsidRPr="00F62DA5">
              <w:rPr>
                <w:rFonts w:ascii="Times New Roman" w:hAnsi="Times New Roman"/>
                <w:sz w:val="24"/>
                <w:szCs w:val="24"/>
                <w:lang w:val="en-GB"/>
              </w:rPr>
              <w:t>.</w:t>
            </w:r>
            <w:r w:rsidR="00D87C77" w:rsidRPr="00F62DA5">
              <w:rPr>
                <w:rFonts w:ascii="Times New Roman" w:hAnsi="Times New Roman"/>
                <w:sz w:val="24"/>
                <w:szCs w:val="24"/>
                <w:lang w:val="en-GB"/>
              </w:rPr>
              <w:t xml:space="preserve"> Each shareholder may unrestrictedly transfer all or part of his shares.</w:t>
            </w:r>
          </w:p>
        </w:tc>
      </w:tr>
      <w:tr w:rsidR="00C95476" w:rsidRPr="001C04EC" w:rsidTr="006F50FF">
        <w:trPr>
          <w:trHeight w:val="1228"/>
        </w:trPr>
        <w:tc>
          <w:tcPr>
            <w:tcW w:w="4927" w:type="dxa"/>
          </w:tcPr>
          <w:p w:rsidR="00C95476" w:rsidRPr="00F62DA5" w:rsidRDefault="00C95476" w:rsidP="00EE1F1E">
            <w:pPr>
              <w:spacing w:after="0" w:line="288" w:lineRule="auto"/>
              <w:jc w:val="both"/>
              <w:rPr>
                <w:rFonts w:ascii="Times New Roman" w:hAnsi="Times New Roman"/>
                <w:b/>
                <w:sz w:val="24"/>
                <w:szCs w:val="24"/>
                <w:highlight w:val="yellow"/>
                <w:lang w:bidi="bg-BG"/>
              </w:rPr>
            </w:pPr>
            <w:r w:rsidRPr="00F62DA5">
              <w:rPr>
                <w:rFonts w:ascii="Times New Roman" w:hAnsi="Times New Roman"/>
                <w:sz w:val="24"/>
                <w:szCs w:val="24"/>
              </w:rPr>
              <w:t>2</w:t>
            </w:r>
            <w:r w:rsidRPr="00AE7D99">
              <w:rPr>
                <w:rFonts w:ascii="Times New Roman" w:hAnsi="Times New Roman"/>
                <w:sz w:val="24"/>
                <w:szCs w:val="24"/>
              </w:rPr>
              <w:t>.</w:t>
            </w:r>
            <w:r w:rsidRPr="00F62DA5">
              <w:rPr>
                <w:rFonts w:ascii="Times New Roman" w:hAnsi="Times New Roman"/>
                <w:sz w:val="24"/>
                <w:szCs w:val="24"/>
              </w:rPr>
              <w:t xml:space="preserve"> </w:t>
            </w:r>
            <w:r w:rsidR="00D87C77" w:rsidRPr="00F62DA5">
              <w:rPr>
                <w:rFonts w:ascii="Times New Roman" w:hAnsi="Times New Roman"/>
                <w:sz w:val="24"/>
                <w:szCs w:val="24"/>
              </w:rPr>
              <w:t xml:space="preserve">Прехвърлянето на акциите се извършва по ред и условия, предвидени в </w:t>
            </w:r>
            <w:r w:rsidR="00EE1F1E">
              <w:rPr>
                <w:rFonts w:ascii="Times New Roman" w:hAnsi="Times New Roman"/>
                <w:sz w:val="24"/>
                <w:szCs w:val="24"/>
              </w:rPr>
              <w:t>приложимото</w:t>
            </w:r>
            <w:r w:rsidR="00EE1F1E" w:rsidRPr="00F62DA5">
              <w:rPr>
                <w:rFonts w:ascii="Times New Roman" w:hAnsi="Times New Roman"/>
                <w:sz w:val="24"/>
                <w:szCs w:val="24"/>
              </w:rPr>
              <w:t xml:space="preserve"> </w:t>
            </w:r>
            <w:r w:rsidR="00D87C77" w:rsidRPr="00F62DA5">
              <w:rPr>
                <w:rFonts w:ascii="Times New Roman" w:hAnsi="Times New Roman"/>
                <w:sz w:val="24"/>
                <w:szCs w:val="24"/>
              </w:rPr>
              <w:t>законодателство</w:t>
            </w:r>
            <w:r w:rsidRPr="00F62DA5">
              <w:rPr>
                <w:rFonts w:ascii="Times New Roman" w:hAnsi="Times New Roman"/>
                <w:sz w:val="24"/>
                <w:szCs w:val="24"/>
              </w:rPr>
              <w:t>.</w:t>
            </w:r>
          </w:p>
        </w:tc>
        <w:tc>
          <w:tcPr>
            <w:tcW w:w="4928" w:type="dxa"/>
          </w:tcPr>
          <w:p w:rsidR="00C95476" w:rsidRPr="001C04EC" w:rsidRDefault="00C95476" w:rsidP="00EE1F1E">
            <w:pPr>
              <w:spacing w:after="0" w:line="288" w:lineRule="auto"/>
              <w:jc w:val="both"/>
              <w:rPr>
                <w:rFonts w:ascii="Times New Roman" w:hAnsi="Times New Roman"/>
                <w:b/>
                <w:sz w:val="24"/>
                <w:szCs w:val="24"/>
                <w:lang w:val="en-GB" w:bidi="en-US"/>
              </w:rPr>
            </w:pPr>
            <w:r w:rsidRPr="00F62DA5">
              <w:rPr>
                <w:rFonts w:ascii="Times New Roman" w:hAnsi="Times New Roman"/>
                <w:sz w:val="24"/>
                <w:szCs w:val="24"/>
                <w:lang w:val="en-GB"/>
              </w:rPr>
              <w:t xml:space="preserve">2. </w:t>
            </w:r>
            <w:r w:rsidR="00D87C77" w:rsidRPr="00F62DA5">
              <w:rPr>
                <w:rFonts w:ascii="Times New Roman" w:hAnsi="Times New Roman"/>
                <w:sz w:val="24"/>
                <w:szCs w:val="24"/>
                <w:lang w:val="en-GB"/>
              </w:rPr>
              <w:t xml:space="preserve">The shares are transferred within the terms and conditions set forth by the </w:t>
            </w:r>
            <w:r w:rsidR="00F9598A">
              <w:rPr>
                <w:rFonts w:ascii="Times New Roman" w:hAnsi="Times New Roman"/>
                <w:sz w:val="24"/>
                <w:szCs w:val="24"/>
                <w:lang w:val="en-US"/>
              </w:rPr>
              <w:t>applicable</w:t>
            </w:r>
            <w:r w:rsidR="00F9598A" w:rsidRPr="00F62DA5">
              <w:rPr>
                <w:rFonts w:ascii="Times New Roman" w:hAnsi="Times New Roman"/>
                <w:sz w:val="24"/>
                <w:szCs w:val="24"/>
                <w:lang w:val="en-GB"/>
              </w:rPr>
              <w:t xml:space="preserve"> </w:t>
            </w:r>
            <w:r w:rsidR="00EE1F1E">
              <w:rPr>
                <w:rFonts w:ascii="Times New Roman" w:hAnsi="Times New Roman"/>
                <w:sz w:val="24"/>
                <w:szCs w:val="24"/>
                <w:lang w:val="en-US"/>
              </w:rPr>
              <w:t>legislation</w:t>
            </w:r>
            <w:r w:rsidRPr="00F62DA5">
              <w:rPr>
                <w:rFonts w:ascii="Times New Roman" w:hAnsi="Times New Roman"/>
                <w:sz w:val="24"/>
                <w:szCs w:val="24"/>
                <w:lang w:val="en-GB"/>
              </w:rPr>
              <w:t>.</w:t>
            </w:r>
          </w:p>
        </w:tc>
      </w:tr>
      <w:tr w:rsidR="00C95476" w:rsidRPr="001C04EC" w:rsidTr="00F211CE">
        <w:trPr>
          <w:trHeight w:val="551"/>
        </w:trPr>
        <w:tc>
          <w:tcPr>
            <w:tcW w:w="4927" w:type="dxa"/>
          </w:tcPr>
          <w:p w:rsidR="00C95476"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w:t>
            </w:r>
            <w:r w:rsidRPr="001C04EC">
              <w:rPr>
                <w:rFonts w:ascii="Times New Roman" w:hAnsi="Times New Roman"/>
                <w:b/>
                <w:sz w:val="24"/>
                <w:szCs w:val="24"/>
                <w:lang w:val="en-US"/>
              </w:rPr>
              <w:t xml:space="preserve"> 10</w:t>
            </w:r>
          </w:p>
        </w:tc>
        <w:tc>
          <w:tcPr>
            <w:tcW w:w="4928" w:type="dxa"/>
          </w:tcPr>
          <w:p w:rsidR="00C95476"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10</w:t>
            </w:r>
          </w:p>
        </w:tc>
      </w:tr>
      <w:tr w:rsidR="00C95476" w:rsidRPr="001C04EC" w:rsidTr="00F211CE">
        <w:trPr>
          <w:trHeight w:val="573"/>
        </w:trPr>
        <w:tc>
          <w:tcPr>
            <w:tcW w:w="4927" w:type="dxa"/>
          </w:tcPr>
          <w:p w:rsidR="00C95476" w:rsidRPr="001C04EC" w:rsidRDefault="008C4B5D" w:rsidP="001C04EC">
            <w:pPr>
              <w:spacing w:after="0" w:line="288" w:lineRule="auto"/>
              <w:jc w:val="center"/>
              <w:rPr>
                <w:rFonts w:ascii="Times New Roman" w:hAnsi="Times New Roman"/>
                <w:b/>
                <w:sz w:val="24"/>
                <w:szCs w:val="24"/>
                <w:lang w:bidi="bg-BG"/>
              </w:rPr>
            </w:pPr>
            <w:r>
              <w:rPr>
                <w:rFonts w:ascii="Times New Roman" w:hAnsi="Times New Roman"/>
                <w:b/>
                <w:sz w:val="24"/>
                <w:szCs w:val="24"/>
              </w:rPr>
              <w:t>Удостоверителни документи за притежаваните акции</w:t>
            </w:r>
          </w:p>
        </w:tc>
        <w:tc>
          <w:tcPr>
            <w:tcW w:w="4928" w:type="dxa"/>
          </w:tcPr>
          <w:p w:rsidR="00C95476" w:rsidRPr="008C4B5D" w:rsidRDefault="008C4B5D" w:rsidP="001C04EC">
            <w:pPr>
              <w:spacing w:after="0" w:line="288" w:lineRule="auto"/>
              <w:jc w:val="center"/>
              <w:rPr>
                <w:rFonts w:ascii="Times New Roman" w:hAnsi="Times New Roman"/>
                <w:b/>
                <w:sz w:val="24"/>
                <w:szCs w:val="24"/>
                <w:lang w:bidi="en-US"/>
              </w:rPr>
            </w:pPr>
            <w:r>
              <w:rPr>
                <w:rFonts w:ascii="Times New Roman" w:hAnsi="Times New Roman"/>
                <w:b/>
                <w:sz w:val="24"/>
                <w:szCs w:val="24"/>
                <w:lang w:val="en-GB"/>
              </w:rPr>
              <w:t>Documents certifying the shares owned</w:t>
            </w:r>
          </w:p>
        </w:tc>
      </w:tr>
      <w:tr w:rsidR="00C95476" w:rsidRPr="001C04EC" w:rsidTr="008C4B5D">
        <w:trPr>
          <w:trHeight w:val="1803"/>
        </w:trPr>
        <w:tc>
          <w:tcPr>
            <w:tcW w:w="4927" w:type="dxa"/>
          </w:tcPr>
          <w:p w:rsidR="00C95476" w:rsidRPr="001C04EC" w:rsidRDefault="008C4B5D" w:rsidP="008C4B5D">
            <w:pPr>
              <w:spacing w:after="0" w:line="288" w:lineRule="auto"/>
              <w:jc w:val="both"/>
              <w:rPr>
                <w:rFonts w:ascii="Times New Roman" w:hAnsi="Times New Roman"/>
                <w:b/>
                <w:sz w:val="24"/>
                <w:szCs w:val="24"/>
                <w:lang w:bidi="bg-BG"/>
              </w:rPr>
            </w:pPr>
            <w:r>
              <w:rPr>
                <w:rFonts w:ascii="Times New Roman" w:hAnsi="Times New Roman"/>
                <w:sz w:val="24"/>
                <w:szCs w:val="24"/>
              </w:rPr>
              <w:t>Удостоверителните документи за притежаваните от акционерите безналични акции се издават от „Централен депозитар” АД по реда, предвиден в действащото законодателство</w:t>
            </w:r>
            <w:r w:rsidR="00C95476" w:rsidRPr="001C04EC">
              <w:rPr>
                <w:rFonts w:ascii="Times New Roman" w:hAnsi="Times New Roman"/>
                <w:bCs/>
                <w:sz w:val="24"/>
                <w:szCs w:val="24"/>
              </w:rPr>
              <w:t>.</w:t>
            </w:r>
          </w:p>
        </w:tc>
        <w:tc>
          <w:tcPr>
            <w:tcW w:w="4928" w:type="dxa"/>
          </w:tcPr>
          <w:p w:rsidR="00C95476" w:rsidRPr="001C04EC" w:rsidRDefault="008C4B5D" w:rsidP="00EE1F1E">
            <w:pPr>
              <w:spacing w:after="0" w:line="288" w:lineRule="auto"/>
              <w:jc w:val="both"/>
              <w:rPr>
                <w:rFonts w:ascii="Times New Roman" w:hAnsi="Times New Roman"/>
                <w:b/>
                <w:sz w:val="24"/>
                <w:szCs w:val="24"/>
                <w:lang w:val="en-GB" w:bidi="en-US"/>
              </w:rPr>
            </w:pPr>
            <w:r>
              <w:rPr>
                <w:rFonts w:ascii="Times New Roman" w:hAnsi="Times New Roman"/>
                <w:sz w:val="24"/>
                <w:szCs w:val="24"/>
              </w:rPr>
              <w:t>Т</w:t>
            </w:r>
            <w:r>
              <w:rPr>
                <w:rFonts w:ascii="Times New Roman" w:hAnsi="Times New Roman"/>
                <w:sz w:val="24"/>
                <w:szCs w:val="24"/>
                <w:lang w:val="en-US"/>
              </w:rPr>
              <w:t xml:space="preserve">he documents certifying the dematerialized shares owned by the shareholders are issued by “Central Depository” AD within the terms set forth in the </w:t>
            </w:r>
            <w:r w:rsidR="00EE1F1E">
              <w:rPr>
                <w:rFonts w:ascii="Times New Roman" w:hAnsi="Times New Roman"/>
                <w:sz w:val="24"/>
                <w:szCs w:val="24"/>
                <w:lang w:val="en-US"/>
              </w:rPr>
              <w:t xml:space="preserve">applicable </w:t>
            </w:r>
            <w:r>
              <w:rPr>
                <w:rFonts w:ascii="Times New Roman" w:hAnsi="Times New Roman"/>
                <w:sz w:val="24"/>
                <w:szCs w:val="24"/>
                <w:lang w:val="en-US"/>
              </w:rPr>
              <w:t>law</w:t>
            </w:r>
            <w:r w:rsidR="00C95476" w:rsidRPr="001C04EC">
              <w:rPr>
                <w:rFonts w:ascii="Times New Roman" w:hAnsi="Times New Roman"/>
                <w:sz w:val="24"/>
                <w:szCs w:val="24"/>
                <w:lang w:val="en-GB"/>
              </w:rPr>
              <w:t>.</w:t>
            </w:r>
          </w:p>
        </w:tc>
      </w:tr>
      <w:tr w:rsidR="00C95476" w:rsidRPr="001C04EC" w:rsidTr="00F211CE">
        <w:trPr>
          <w:trHeight w:val="571"/>
        </w:trPr>
        <w:tc>
          <w:tcPr>
            <w:tcW w:w="4927" w:type="dxa"/>
          </w:tcPr>
          <w:p w:rsidR="00C95476"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Член 11</w:t>
            </w:r>
          </w:p>
        </w:tc>
        <w:tc>
          <w:tcPr>
            <w:tcW w:w="4928" w:type="dxa"/>
          </w:tcPr>
          <w:p w:rsidR="00C95476"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11</w:t>
            </w:r>
          </w:p>
        </w:tc>
      </w:tr>
      <w:tr w:rsidR="00C95476" w:rsidRPr="001C04EC" w:rsidTr="00F211CE">
        <w:trPr>
          <w:trHeight w:val="565"/>
        </w:trPr>
        <w:tc>
          <w:tcPr>
            <w:tcW w:w="4927" w:type="dxa"/>
          </w:tcPr>
          <w:p w:rsidR="00C95476" w:rsidRPr="001C04EC" w:rsidRDefault="00C95476"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Книга на акционерите</w:t>
            </w:r>
          </w:p>
        </w:tc>
        <w:tc>
          <w:tcPr>
            <w:tcW w:w="4928" w:type="dxa"/>
          </w:tcPr>
          <w:p w:rsidR="00C95476" w:rsidRPr="001C04EC" w:rsidRDefault="00C95476"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Shareholders Book</w:t>
            </w:r>
          </w:p>
        </w:tc>
      </w:tr>
      <w:tr w:rsidR="00C95476" w:rsidRPr="001C04EC" w:rsidTr="008C4B5D">
        <w:trPr>
          <w:trHeight w:val="1288"/>
        </w:trPr>
        <w:tc>
          <w:tcPr>
            <w:tcW w:w="4927" w:type="dxa"/>
          </w:tcPr>
          <w:p w:rsidR="00C95476" w:rsidRPr="002708CA" w:rsidRDefault="008C4B5D" w:rsidP="00AC7772">
            <w:pPr>
              <w:spacing w:after="0" w:line="288" w:lineRule="auto"/>
              <w:jc w:val="both"/>
              <w:rPr>
                <w:rFonts w:ascii="Times New Roman" w:hAnsi="Times New Roman"/>
                <w:b/>
                <w:sz w:val="24"/>
                <w:szCs w:val="24"/>
                <w:lang w:val="en-US" w:bidi="bg-BG"/>
              </w:rPr>
            </w:pPr>
            <w:r>
              <w:rPr>
                <w:rFonts w:ascii="Times New Roman" w:hAnsi="Times New Roman"/>
                <w:sz w:val="24"/>
                <w:szCs w:val="24"/>
              </w:rPr>
              <w:t>Книгата на акционерите се води от „Централен депозитар” АД, съгласно действащото законодателство</w:t>
            </w:r>
            <w:r w:rsidR="00AC7772" w:rsidRPr="00AE7D99">
              <w:rPr>
                <w:rFonts w:ascii="Times New Roman" w:hAnsi="Times New Roman"/>
                <w:sz w:val="24"/>
                <w:szCs w:val="24"/>
              </w:rPr>
              <w:t>.</w:t>
            </w:r>
          </w:p>
        </w:tc>
        <w:tc>
          <w:tcPr>
            <w:tcW w:w="4928" w:type="dxa"/>
          </w:tcPr>
          <w:p w:rsidR="00C95476" w:rsidRPr="00AF63BB" w:rsidRDefault="008C4B5D" w:rsidP="00AC7772">
            <w:pPr>
              <w:spacing w:after="0" w:line="288" w:lineRule="auto"/>
              <w:jc w:val="both"/>
              <w:rPr>
                <w:rFonts w:ascii="Times New Roman" w:hAnsi="Times New Roman"/>
                <w:b/>
                <w:sz w:val="24"/>
                <w:szCs w:val="24"/>
                <w:lang w:val="en-US" w:bidi="en-US"/>
              </w:rPr>
            </w:pPr>
            <w:r>
              <w:rPr>
                <w:rFonts w:ascii="Times New Roman" w:hAnsi="Times New Roman"/>
                <w:sz w:val="24"/>
                <w:szCs w:val="24"/>
                <w:lang w:val="en-US"/>
              </w:rPr>
              <w:t xml:space="preserve">The Shareholders Book shall be kept by “Central Depository” AD in compliance with the </w:t>
            </w:r>
            <w:r w:rsidR="00AC7772">
              <w:rPr>
                <w:rFonts w:ascii="Times New Roman" w:hAnsi="Times New Roman"/>
                <w:sz w:val="24"/>
                <w:szCs w:val="24"/>
                <w:lang w:val="en-US"/>
              </w:rPr>
              <w:t>applicable</w:t>
            </w:r>
            <w:r>
              <w:rPr>
                <w:rFonts w:ascii="Times New Roman" w:hAnsi="Times New Roman"/>
                <w:sz w:val="24"/>
                <w:szCs w:val="24"/>
                <w:lang w:val="en-US"/>
              </w:rPr>
              <w:t xml:space="preserve"> law</w:t>
            </w:r>
            <w:r w:rsidR="00AC7772">
              <w:rPr>
                <w:rFonts w:ascii="Times New Roman" w:hAnsi="Times New Roman"/>
                <w:sz w:val="24"/>
                <w:szCs w:val="24"/>
                <w:lang w:val="en-US"/>
              </w:rPr>
              <w:t>.</w:t>
            </w:r>
          </w:p>
        </w:tc>
      </w:tr>
      <w:tr w:rsidR="00C95476" w:rsidRPr="001C04EC" w:rsidTr="003C2A2D">
        <w:trPr>
          <w:trHeight w:val="900"/>
        </w:trPr>
        <w:tc>
          <w:tcPr>
            <w:tcW w:w="4927" w:type="dxa"/>
          </w:tcPr>
          <w:p w:rsidR="00F211CE" w:rsidRPr="00AE7D99" w:rsidRDefault="00F211CE" w:rsidP="001C04EC">
            <w:pPr>
              <w:keepLines/>
              <w:spacing w:after="0" w:line="288" w:lineRule="auto"/>
              <w:jc w:val="center"/>
              <w:rPr>
                <w:rFonts w:ascii="Times New Roman" w:hAnsi="Times New Roman"/>
                <w:b/>
                <w:caps/>
                <w:sz w:val="24"/>
                <w:szCs w:val="24"/>
              </w:rPr>
            </w:pPr>
            <w:r w:rsidRPr="001C04EC">
              <w:rPr>
                <w:rFonts w:ascii="Times New Roman" w:hAnsi="Times New Roman"/>
                <w:b/>
                <w:caps/>
                <w:sz w:val="24"/>
                <w:szCs w:val="24"/>
              </w:rPr>
              <w:t>Раздел IIІ</w:t>
            </w:r>
          </w:p>
          <w:p w:rsidR="00C95476" w:rsidRPr="001C04EC" w:rsidRDefault="00F211CE"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ОРГАНИ НА ДРУЖЕСТВОТО</w:t>
            </w:r>
          </w:p>
        </w:tc>
        <w:tc>
          <w:tcPr>
            <w:tcW w:w="4928" w:type="dxa"/>
          </w:tcPr>
          <w:p w:rsidR="00F211CE" w:rsidRPr="001C04EC" w:rsidRDefault="00F211CE" w:rsidP="001C04EC">
            <w:pPr>
              <w:keepLines/>
              <w:spacing w:after="0" w:line="288" w:lineRule="auto"/>
              <w:ind w:left="434" w:hanging="434"/>
              <w:jc w:val="center"/>
              <w:rPr>
                <w:rFonts w:ascii="Times New Roman" w:hAnsi="Times New Roman"/>
                <w:b/>
                <w:sz w:val="24"/>
                <w:szCs w:val="24"/>
                <w:lang w:val="en-GB"/>
              </w:rPr>
            </w:pPr>
            <w:r w:rsidRPr="001C04EC">
              <w:rPr>
                <w:rFonts w:ascii="Times New Roman" w:hAnsi="Times New Roman"/>
                <w:b/>
                <w:sz w:val="24"/>
                <w:szCs w:val="24"/>
                <w:lang w:val="en-GB"/>
              </w:rPr>
              <w:t>SECTION III</w:t>
            </w:r>
          </w:p>
          <w:p w:rsidR="00C95476" w:rsidRPr="001C04EC" w:rsidRDefault="00F211CE" w:rsidP="001C04EC">
            <w:pPr>
              <w:spacing w:after="0" w:line="288" w:lineRule="auto"/>
              <w:jc w:val="center"/>
              <w:rPr>
                <w:rFonts w:ascii="Times New Roman" w:hAnsi="Times New Roman"/>
                <w:b/>
                <w:sz w:val="24"/>
                <w:szCs w:val="24"/>
                <w:lang w:val="en-GB" w:bidi="en-US"/>
              </w:rPr>
            </w:pPr>
            <w:r w:rsidRPr="001C04EC">
              <w:rPr>
                <w:rFonts w:ascii="Times New Roman" w:hAnsi="Times New Roman"/>
                <w:b/>
                <w:caps/>
                <w:sz w:val="24"/>
                <w:szCs w:val="24"/>
                <w:lang w:val="en-GB"/>
              </w:rPr>
              <w:t>bodies of the company</w:t>
            </w:r>
          </w:p>
        </w:tc>
      </w:tr>
      <w:tr w:rsidR="00C95476" w:rsidRPr="001C04EC" w:rsidTr="00F211CE">
        <w:trPr>
          <w:trHeight w:val="579"/>
        </w:trPr>
        <w:tc>
          <w:tcPr>
            <w:tcW w:w="4927" w:type="dxa"/>
          </w:tcPr>
          <w:p w:rsidR="00C95476" w:rsidRPr="001C04EC" w:rsidRDefault="00F211CE"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12</w:t>
            </w:r>
          </w:p>
        </w:tc>
        <w:tc>
          <w:tcPr>
            <w:tcW w:w="4928" w:type="dxa"/>
          </w:tcPr>
          <w:p w:rsidR="00C95476" w:rsidRPr="001C04EC" w:rsidRDefault="00F211CE" w:rsidP="001C04EC">
            <w:pPr>
              <w:spacing w:after="0" w:line="288" w:lineRule="auto"/>
              <w:jc w:val="center"/>
              <w:rPr>
                <w:rFonts w:ascii="Times New Roman" w:hAnsi="Times New Roman"/>
                <w:b/>
                <w:sz w:val="24"/>
                <w:szCs w:val="24"/>
                <w:lang w:val="en-GB" w:bidi="en-US"/>
              </w:rPr>
            </w:pPr>
            <w:r w:rsidRPr="001C04EC">
              <w:rPr>
                <w:rFonts w:ascii="Times New Roman" w:hAnsi="Times New Roman"/>
                <w:b/>
                <w:caps/>
                <w:sz w:val="24"/>
                <w:szCs w:val="24"/>
                <w:lang w:val="en-GB"/>
              </w:rPr>
              <w:t>A</w:t>
            </w:r>
            <w:r w:rsidRPr="001C04EC">
              <w:rPr>
                <w:rFonts w:ascii="Times New Roman" w:hAnsi="Times New Roman"/>
                <w:b/>
                <w:sz w:val="24"/>
                <w:szCs w:val="24"/>
                <w:lang w:val="en-GB"/>
              </w:rPr>
              <w:t>rticle 12</w:t>
            </w:r>
          </w:p>
        </w:tc>
      </w:tr>
      <w:tr w:rsidR="00C95476" w:rsidRPr="001C04EC" w:rsidTr="00F211CE">
        <w:trPr>
          <w:trHeight w:val="546"/>
        </w:trPr>
        <w:tc>
          <w:tcPr>
            <w:tcW w:w="4927" w:type="dxa"/>
          </w:tcPr>
          <w:p w:rsidR="00C95476" w:rsidRPr="001C04EC" w:rsidRDefault="00F211CE"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Видове органи</w:t>
            </w:r>
          </w:p>
        </w:tc>
        <w:tc>
          <w:tcPr>
            <w:tcW w:w="4928" w:type="dxa"/>
          </w:tcPr>
          <w:p w:rsidR="00C95476" w:rsidRPr="001C04EC" w:rsidRDefault="00F211CE"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Types of bodies</w:t>
            </w:r>
          </w:p>
        </w:tc>
      </w:tr>
      <w:tr w:rsidR="00C95476" w:rsidRPr="001C04EC" w:rsidTr="00F211CE">
        <w:trPr>
          <w:trHeight w:val="581"/>
        </w:trPr>
        <w:tc>
          <w:tcPr>
            <w:tcW w:w="4927" w:type="dxa"/>
          </w:tcPr>
          <w:p w:rsidR="00C95476" w:rsidRPr="001C04EC" w:rsidRDefault="00F211CE"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Органи на Дружеството са:</w:t>
            </w:r>
          </w:p>
        </w:tc>
        <w:tc>
          <w:tcPr>
            <w:tcW w:w="4928" w:type="dxa"/>
          </w:tcPr>
          <w:p w:rsidR="00C95476" w:rsidRPr="001C04EC" w:rsidRDefault="00F211CE"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The bodies of the Company are:</w:t>
            </w:r>
          </w:p>
        </w:tc>
      </w:tr>
      <w:tr w:rsidR="00C95476" w:rsidRPr="001C04EC" w:rsidTr="00F211CE">
        <w:trPr>
          <w:trHeight w:val="845"/>
        </w:trPr>
        <w:tc>
          <w:tcPr>
            <w:tcW w:w="4927" w:type="dxa"/>
          </w:tcPr>
          <w:p w:rsidR="00C95476" w:rsidRPr="001C04EC" w:rsidRDefault="00F211CE"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(а)</w:t>
            </w:r>
            <w:r w:rsidRPr="001C04EC">
              <w:rPr>
                <w:rFonts w:ascii="Times New Roman" w:hAnsi="Times New Roman"/>
                <w:sz w:val="24"/>
                <w:szCs w:val="24"/>
              </w:rPr>
              <w:t xml:space="preserve"> </w:t>
            </w:r>
            <w:r w:rsidRPr="001C04EC">
              <w:rPr>
                <w:rFonts w:ascii="Times New Roman" w:hAnsi="Times New Roman"/>
                <w:sz w:val="24"/>
                <w:szCs w:val="24"/>
              </w:rPr>
              <w:tab/>
              <w:t>о</w:t>
            </w:r>
            <w:r w:rsidRPr="001C04EC">
              <w:rPr>
                <w:rFonts w:ascii="Times New Roman" w:hAnsi="Times New Roman"/>
                <w:color w:val="000000"/>
                <w:sz w:val="24"/>
                <w:szCs w:val="24"/>
              </w:rPr>
              <w:t>бщо събрание на акционерите</w:t>
            </w:r>
            <w:r w:rsidRPr="00AE7D99">
              <w:rPr>
                <w:rFonts w:ascii="Times New Roman" w:hAnsi="Times New Roman"/>
                <w:color w:val="000000"/>
                <w:sz w:val="24"/>
                <w:szCs w:val="24"/>
              </w:rPr>
              <w:t xml:space="preserve"> (“</w:t>
            </w:r>
            <w:r w:rsidRPr="001C04EC">
              <w:rPr>
                <w:rFonts w:ascii="Times New Roman" w:hAnsi="Times New Roman"/>
                <w:b/>
                <w:color w:val="000000"/>
                <w:sz w:val="24"/>
                <w:szCs w:val="24"/>
              </w:rPr>
              <w:t>Общото събрание</w:t>
            </w:r>
            <w:r w:rsidRPr="001C04EC">
              <w:rPr>
                <w:rFonts w:ascii="Times New Roman" w:hAnsi="Times New Roman"/>
                <w:color w:val="000000"/>
                <w:sz w:val="24"/>
                <w:szCs w:val="24"/>
              </w:rPr>
              <w:t>”); и</w:t>
            </w:r>
          </w:p>
        </w:tc>
        <w:tc>
          <w:tcPr>
            <w:tcW w:w="4928" w:type="dxa"/>
          </w:tcPr>
          <w:p w:rsidR="00C95476" w:rsidRPr="001C04EC" w:rsidRDefault="00F211CE" w:rsidP="00EE1F1E">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(a) </w:t>
            </w:r>
            <w:r w:rsidRPr="001C04EC">
              <w:rPr>
                <w:rFonts w:ascii="Times New Roman" w:hAnsi="Times New Roman"/>
                <w:sz w:val="24"/>
                <w:szCs w:val="24"/>
                <w:lang w:val="en-GB"/>
              </w:rPr>
              <w:tab/>
            </w:r>
            <w:r w:rsidR="00EE1F1E">
              <w:rPr>
                <w:rFonts w:ascii="Times New Roman" w:hAnsi="Times New Roman"/>
                <w:sz w:val="24"/>
                <w:szCs w:val="24"/>
                <w:lang w:val="en-GB"/>
              </w:rPr>
              <w:t>the</w:t>
            </w:r>
            <w:r w:rsidR="00EE1F1E" w:rsidRPr="001C04EC">
              <w:rPr>
                <w:rFonts w:ascii="Times New Roman" w:hAnsi="Times New Roman"/>
                <w:sz w:val="24"/>
                <w:szCs w:val="24"/>
                <w:lang w:val="en-GB"/>
              </w:rPr>
              <w:t xml:space="preserve"> </w:t>
            </w:r>
            <w:r w:rsidRPr="001C04EC">
              <w:rPr>
                <w:rFonts w:ascii="Times New Roman" w:hAnsi="Times New Roman"/>
                <w:sz w:val="24"/>
                <w:szCs w:val="24"/>
                <w:lang w:val="en-GB"/>
              </w:rPr>
              <w:t>General Meeting of the shareholders (the “</w:t>
            </w:r>
            <w:r w:rsidRPr="001C04EC">
              <w:rPr>
                <w:rFonts w:ascii="Times New Roman" w:hAnsi="Times New Roman"/>
                <w:b/>
                <w:sz w:val="24"/>
                <w:szCs w:val="24"/>
                <w:lang w:val="en-GB"/>
              </w:rPr>
              <w:t>General Meeting</w:t>
            </w:r>
            <w:r w:rsidRPr="001C04EC">
              <w:rPr>
                <w:rFonts w:ascii="Times New Roman" w:hAnsi="Times New Roman"/>
                <w:sz w:val="24"/>
                <w:szCs w:val="24"/>
                <w:lang w:val="en-GB"/>
              </w:rPr>
              <w:t>”); and</w:t>
            </w:r>
          </w:p>
        </w:tc>
      </w:tr>
      <w:tr w:rsidR="00C95476" w:rsidRPr="001C04EC" w:rsidTr="003C2A2D">
        <w:trPr>
          <w:trHeight w:val="900"/>
        </w:trPr>
        <w:tc>
          <w:tcPr>
            <w:tcW w:w="4927" w:type="dxa"/>
          </w:tcPr>
          <w:p w:rsidR="00C95476" w:rsidRPr="002708CA" w:rsidRDefault="00F211CE" w:rsidP="001C04EC">
            <w:pPr>
              <w:keepLines/>
              <w:widowControl w:val="0"/>
              <w:shd w:val="clear" w:color="auto" w:fill="FFFFFF"/>
              <w:autoSpaceDE w:val="0"/>
              <w:autoSpaceDN w:val="0"/>
              <w:adjustRightInd w:val="0"/>
              <w:spacing w:after="0" w:line="288" w:lineRule="auto"/>
              <w:ind w:left="360" w:hanging="360"/>
              <w:rPr>
                <w:rFonts w:ascii="Times New Roman" w:hAnsi="Times New Roman"/>
                <w:color w:val="000000"/>
                <w:sz w:val="24"/>
                <w:szCs w:val="24"/>
                <w:lang w:val="en-US"/>
              </w:rPr>
            </w:pPr>
            <w:r w:rsidRPr="001C04EC">
              <w:rPr>
                <w:rFonts w:ascii="Times New Roman" w:hAnsi="Times New Roman"/>
                <w:color w:val="000000"/>
                <w:sz w:val="24"/>
                <w:szCs w:val="24"/>
              </w:rPr>
              <w:t>(б)</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съвет на директорите (</w:t>
            </w:r>
            <w:r w:rsidRPr="00AE7D99">
              <w:rPr>
                <w:rFonts w:ascii="Times New Roman" w:hAnsi="Times New Roman"/>
                <w:color w:val="000000"/>
                <w:sz w:val="24"/>
                <w:szCs w:val="24"/>
              </w:rPr>
              <w:t>“</w:t>
            </w:r>
            <w:r w:rsidRPr="001C04EC">
              <w:rPr>
                <w:rFonts w:ascii="Times New Roman" w:hAnsi="Times New Roman"/>
                <w:b/>
                <w:color w:val="000000"/>
                <w:sz w:val="24"/>
                <w:szCs w:val="24"/>
              </w:rPr>
              <w:t>Съветът на директорите</w:t>
            </w:r>
            <w:r w:rsidRPr="001C04EC">
              <w:rPr>
                <w:rFonts w:ascii="Times New Roman" w:hAnsi="Times New Roman"/>
                <w:color w:val="000000"/>
                <w:sz w:val="24"/>
                <w:szCs w:val="24"/>
              </w:rPr>
              <w:t>”).</w:t>
            </w:r>
          </w:p>
        </w:tc>
        <w:tc>
          <w:tcPr>
            <w:tcW w:w="4928" w:type="dxa"/>
          </w:tcPr>
          <w:p w:rsidR="00C95476" w:rsidRPr="001C04EC" w:rsidRDefault="00F211CE" w:rsidP="00EE1F1E">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(b) </w:t>
            </w:r>
            <w:r w:rsidRPr="001C04EC">
              <w:rPr>
                <w:rFonts w:ascii="Times New Roman" w:hAnsi="Times New Roman"/>
                <w:sz w:val="24"/>
                <w:szCs w:val="24"/>
                <w:lang w:val="en-GB"/>
              </w:rPr>
              <w:tab/>
            </w:r>
            <w:r w:rsidR="00EE1F1E">
              <w:rPr>
                <w:rFonts w:ascii="Times New Roman" w:hAnsi="Times New Roman"/>
                <w:sz w:val="24"/>
                <w:szCs w:val="24"/>
                <w:lang w:val="en-GB"/>
              </w:rPr>
              <w:t xml:space="preserve">the </w:t>
            </w:r>
            <w:r w:rsidRPr="001C04EC">
              <w:rPr>
                <w:rFonts w:ascii="Times New Roman" w:hAnsi="Times New Roman"/>
                <w:sz w:val="24"/>
                <w:szCs w:val="24"/>
                <w:lang w:val="en-GB"/>
              </w:rPr>
              <w:t>Board of Directors (the “</w:t>
            </w:r>
            <w:r w:rsidRPr="001C04EC">
              <w:rPr>
                <w:rFonts w:ascii="Times New Roman" w:hAnsi="Times New Roman"/>
                <w:b/>
                <w:sz w:val="24"/>
                <w:szCs w:val="24"/>
                <w:lang w:val="en-GB"/>
              </w:rPr>
              <w:t>Board of Directors</w:t>
            </w:r>
            <w:r w:rsidRPr="001C04EC">
              <w:rPr>
                <w:rFonts w:ascii="Times New Roman" w:hAnsi="Times New Roman"/>
                <w:sz w:val="24"/>
                <w:szCs w:val="24"/>
                <w:lang w:val="en-GB"/>
              </w:rPr>
              <w:t>”).</w:t>
            </w:r>
          </w:p>
        </w:tc>
      </w:tr>
      <w:tr w:rsidR="0050282A" w:rsidRPr="001C04EC" w:rsidTr="003C2A2D">
        <w:trPr>
          <w:trHeight w:val="900"/>
        </w:trPr>
        <w:tc>
          <w:tcPr>
            <w:tcW w:w="4927" w:type="dxa"/>
          </w:tcPr>
          <w:p w:rsidR="0050282A" w:rsidRPr="001C04EC" w:rsidRDefault="0050282A" w:rsidP="001C04EC">
            <w:pPr>
              <w:keepLines/>
              <w:spacing w:after="0" w:line="288" w:lineRule="auto"/>
              <w:jc w:val="center"/>
              <w:rPr>
                <w:rFonts w:ascii="Times New Roman" w:hAnsi="Times New Roman"/>
                <w:b/>
                <w:caps/>
                <w:sz w:val="24"/>
                <w:szCs w:val="24"/>
                <w:lang w:val="en-US"/>
              </w:rPr>
            </w:pPr>
            <w:r w:rsidRPr="001C04EC">
              <w:rPr>
                <w:rFonts w:ascii="Times New Roman" w:hAnsi="Times New Roman"/>
                <w:b/>
                <w:caps/>
                <w:sz w:val="24"/>
                <w:szCs w:val="24"/>
              </w:rPr>
              <w:t xml:space="preserve">ПОДРаздел </w:t>
            </w:r>
            <w:r w:rsidRPr="001C04EC">
              <w:rPr>
                <w:rFonts w:ascii="Times New Roman" w:hAnsi="Times New Roman"/>
                <w:b/>
                <w:caps/>
                <w:sz w:val="24"/>
                <w:szCs w:val="24"/>
                <w:lang w:val="en-US"/>
              </w:rPr>
              <w:t>1</w:t>
            </w:r>
          </w:p>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ОБЩО СЪБРАНИЕ</w:t>
            </w:r>
          </w:p>
        </w:tc>
        <w:tc>
          <w:tcPr>
            <w:tcW w:w="4928" w:type="dxa"/>
          </w:tcPr>
          <w:p w:rsidR="0050282A" w:rsidRPr="001C04EC" w:rsidRDefault="0050282A" w:rsidP="001C04EC">
            <w:pPr>
              <w:keepLines/>
              <w:spacing w:after="0" w:line="288" w:lineRule="auto"/>
              <w:ind w:left="434" w:hanging="434"/>
              <w:jc w:val="center"/>
              <w:rPr>
                <w:rFonts w:ascii="Times New Roman" w:hAnsi="Times New Roman"/>
                <w:b/>
                <w:sz w:val="24"/>
                <w:szCs w:val="24"/>
                <w:lang w:val="en-GB"/>
              </w:rPr>
            </w:pPr>
            <w:r w:rsidRPr="001C04EC">
              <w:rPr>
                <w:rFonts w:ascii="Times New Roman" w:hAnsi="Times New Roman"/>
                <w:b/>
                <w:sz w:val="24"/>
                <w:szCs w:val="24"/>
                <w:lang w:val="en-GB"/>
              </w:rPr>
              <w:t>SUB-SECTION 1</w:t>
            </w:r>
          </w:p>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caps/>
                <w:sz w:val="24"/>
                <w:szCs w:val="24"/>
                <w:lang w:val="en-GB"/>
              </w:rPr>
              <w:t>GENERAL MEETING</w:t>
            </w:r>
          </w:p>
        </w:tc>
      </w:tr>
      <w:tr w:rsidR="0050282A" w:rsidRPr="001C04EC" w:rsidTr="001C04EC">
        <w:trPr>
          <w:trHeight w:val="613"/>
        </w:trPr>
        <w:tc>
          <w:tcPr>
            <w:tcW w:w="4927" w:type="dxa"/>
          </w:tcPr>
          <w:p w:rsidR="0050282A" w:rsidRPr="00E416B7" w:rsidRDefault="0050282A" w:rsidP="00E416B7">
            <w:pPr>
              <w:spacing w:after="0" w:line="288" w:lineRule="auto"/>
              <w:jc w:val="center"/>
              <w:rPr>
                <w:rFonts w:ascii="Times New Roman" w:hAnsi="Times New Roman"/>
                <w:b/>
                <w:color w:val="000000"/>
                <w:sz w:val="24"/>
                <w:szCs w:val="24"/>
                <w:lang w:val="en-US"/>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13</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13</w:t>
            </w:r>
          </w:p>
        </w:tc>
      </w:tr>
      <w:tr w:rsidR="0050282A" w:rsidRPr="001C04EC" w:rsidTr="001C04EC">
        <w:trPr>
          <w:trHeight w:val="565"/>
        </w:trPr>
        <w:tc>
          <w:tcPr>
            <w:tcW w:w="4927" w:type="dxa"/>
          </w:tcPr>
          <w:p w:rsidR="0050282A" w:rsidRPr="00E416B7" w:rsidRDefault="0050282A" w:rsidP="00E416B7">
            <w:pPr>
              <w:spacing w:after="0" w:line="288" w:lineRule="auto"/>
              <w:jc w:val="center"/>
              <w:rPr>
                <w:rFonts w:ascii="Times New Roman" w:hAnsi="Times New Roman"/>
                <w:b/>
                <w:color w:val="000000"/>
                <w:sz w:val="24"/>
                <w:szCs w:val="24"/>
                <w:lang w:val="en-US"/>
              </w:rPr>
            </w:pPr>
            <w:r w:rsidRPr="001C04EC">
              <w:rPr>
                <w:rFonts w:ascii="Times New Roman" w:hAnsi="Times New Roman"/>
                <w:b/>
                <w:color w:val="000000"/>
                <w:sz w:val="24"/>
                <w:szCs w:val="24"/>
              </w:rPr>
              <w:t>Състав на Общото събрание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Composition of the General Meeting</w:t>
            </w:r>
          </w:p>
        </w:tc>
      </w:tr>
      <w:tr w:rsidR="0050282A" w:rsidRPr="001C04EC" w:rsidTr="006F50FF">
        <w:trPr>
          <w:trHeight w:val="210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Общото събрание включва всички акционери с право на глас. Всеки а</w:t>
            </w:r>
            <w:r w:rsidRPr="001C04EC">
              <w:rPr>
                <w:rFonts w:ascii="Times New Roman" w:hAnsi="Times New Roman"/>
                <w:sz w:val="24"/>
                <w:szCs w:val="24"/>
              </w:rPr>
              <w:t>кционер участва в Общото събрание лично, чрез свой законен представител или чрез друго лице, снабдено с писмено пълномощно.</w:t>
            </w:r>
          </w:p>
        </w:tc>
        <w:tc>
          <w:tcPr>
            <w:tcW w:w="4928" w:type="dxa"/>
          </w:tcPr>
          <w:p w:rsidR="0050282A" w:rsidRPr="001C04EC" w:rsidRDefault="0050282A" w:rsidP="001C04EC">
            <w:pPr>
              <w:spacing w:after="0" w:line="288" w:lineRule="auto"/>
              <w:jc w:val="both"/>
              <w:rPr>
                <w:rFonts w:ascii="Times New Roman" w:hAnsi="Times New Roman"/>
                <w:sz w:val="24"/>
                <w:szCs w:val="24"/>
              </w:rPr>
            </w:pPr>
            <w:r w:rsidRPr="001C04EC">
              <w:rPr>
                <w:rFonts w:ascii="Times New Roman" w:hAnsi="Times New Roman"/>
                <w:sz w:val="24"/>
                <w:szCs w:val="24"/>
                <w:lang w:val="en-GB"/>
              </w:rPr>
              <w:t>1. The General Meeting shall comprise all shareholders with a right to vote. Each shareholder shall take part in the General Meeting in person, through a legal representative, or through a third party with a written power of attorney.</w:t>
            </w:r>
          </w:p>
        </w:tc>
      </w:tr>
      <w:tr w:rsidR="0050282A" w:rsidRPr="001C04EC" w:rsidTr="001C04EC">
        <w:trPr>
          <w:trHeight w:val="1268"/>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2. </w:t>
            </w:r>
            <w:r w:rsidRPr="001C04EC">
              <w:rPr>
                <w:rFonts w:ascii="Times New Roman" w:hAnsi="Times New Roman"/>
                <w:sz w:val="24"/>
                <w:szCs w:val="24"/>
              </w:rPr>
              <w:t>Членовете на Съвета на директорите могат да присъстват на Общото събрание, но без право на глас, освен ако са акционери.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members of the Board of Directors are entitled to attend the General Meeting without a right to vote, except if they are shareholders.</w:t>
            </w:r>
          </w:p>
        </w:tc>
      </w:tr>
      <w:tr w:rsidR="0050282A" w:rsidRPr="001C04EC" w:rsidTr="001C04EC">
        <w:trPr>
          <w:trHeight w:val="1560"/>
        </w:trPr>
        <w:tc>
          <w:tcPr>
            <w:tcW w:w="4927" w:type="dxa"/>
          </w:tcPr>
          <w:p w:rsidR="0050282A" w:rsidRPr="001C04EC" w:rsidRDefault="0050282A" w:rsidP="001C04EC">
            <w:pPr>
              <w:spacing w:after="0" w:line="288" w:lineRule="auto"/>
              <w:jc w:val="both"/>
              <w:rPr>
                <w:rFonts w:ascii="Times New Roman" w:hAnsi="Times New Roman"/>
                <w:sz w:val="24"/>
                <w:szCs w:val="24"/>
              </w:rPr>
            </w:pPr>
            <w:r w:rsidRPr="001C04EC">
              <w:rPr>
                <w:rFonts w:ascii="Times New Roman" w:hAnsi="Times New Roman"/>
                <w:sz w:val="24"/>
                <w:szCs w:val="24"/>
              </w:rPr>
              <w:t>3. Лица, които не са упълномощени да присъстват на заседанията на Общото събрание, се допускат да присъстват само след разрешение на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Persons who are not authorised to attend a session of the General Meeting may only be admitted with the permission of the General Meeting.</w:t>
            </w:r>
          </w:p>
        </w:tc>
      </w:tr>
      <w:tr w:rsidR="0050282A" w:rsidRPr="001C04EC" w:rsidTr="001C04EC">
        <w:trPr>
          <w:trHeight w:val="575"/>
        </w:trPr>
        <w:tc>
          <w:tcPr>
            <w:tcW w:w="4927" w:type="dxa"/>
          </w:tcPr>
          <w:p w:rsidR="0050282A" w:rsidRPr="001C04EC" w:rsidRDefault="0050282A" w:rsidP="001C04EC">
            <w:pPr>
              <w:spacing w:after="0" w:line="288" w:lineRule="auto"/>
              <w:jc w:val="center"/>
              <w:rPr>
                <w:rFonts w:ascii="Times New Roman" w:hAnsi="Times New Roman"/>
                <w:b/>
                <w:color w:val="000000"/>
                <w:sz w:val="24"/>
                <w:szCs w:val="24"/>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14</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14</w:t>
            </w:r>
          </w:p>
        </w:tc>
      </w:tr>
      <w:tr w:rsidR="0050282A" w:rsidRPr="001C04EC" w:rsidTr="001C04EC">
        <w:trPr>
          <w:trHeight w:val="572"/>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Компетентност</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Competence</w:t>
            </w:r>
          </w:p>
        </w:tc>
      </w:tr>
      <w:tr w:rsidR="0050282A" w:rsidRPr="001C04EC" w:rsidTr="001C04EC">
        <w:trPr>
          <w:trHeight w:val="54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The General Meeting shall:</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(а)</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изменя и допълва устава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(a) </w:t>
            </w:r>
            <w:r w:rsidRPr="001C04EC">
              <w:rPr>
                <w:rFonts w:ascii="Times New Roman" w:hAnsi="Times New Roman"/>
                <w:sz w:val="24"/>
                <w:szCs w:val="24"/>
                <w:lang w:val="en-GB"/>
              </w:rPr>
              <w:tab/>
              <w:t>amend and supplement the Articles of Association of the Company;</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(б)</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взема решения за увеличаване и намаляване на капитала;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(b) </w:t>
            </w:r>
            <w:r w:rsidRPr="001C04EC">
              <w:rPr>
                <w:rFonts w:ascii="Times New Roman" w:hAnsi="Times New Roman"/>
                <w:sz w:val="24"/>
                <w:szCs w:val="24"/>
                <w:lang w:val="en-GB"/>
              </w:rPr>
              <w:tab/>
              <w:t>adopt resolutions for the increase or decrease of the share capital of the Company;</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(в)</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взема решения за преобразуване и прекратяване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(c) </w:t>
            </w:r>
            <w:r w:rsidRPr="001C04EC">
              <w:rPr>
                <w:rFonts w:ascii="Times New Roman" w:hAnsi="Times New Roman"/>
                <w:sz w:val="24"/>
                <w:szCs w:val="24"/>
                <w:lang w:val="en-GB"/>
              </w:rPr>
              <w:tab/>
              <w:t>adopt resolutions for the reorganisation and dissolution of the Company;</w:t>
            </w:r>
          </w:p>
        </w:tc>
      </w:tr>
      <w:tr w:rsidR="0050282A" w:rsidRPr="001C04EC" w:rsidTr="001C04EC">
        <w:trPr>
          <w:trHeight w:val="192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lastRenderedPageBreak/>
              <w:t xml:space="preserve">(г) </w:t>
            </w:r>
            <w:r w:rsidRPr="001C04EC">
              <w:rPr>
                <w:rFonts w:ascii="Times New Roman" w:hAnsi="Times New Roman"/>
                <w:sz w:val="24"/>
                <w:szCs w:val="24"/>
              </w:rPr>
              <w:tab/>
              <w:t>избира и освобождава членовете на Съвета на директорите и определя възнаграждението на членовете, на които няма да бъде възложено управлението на Дружеството</w:t>
            </w:r>
            <w:r w:rsidRPr="001C04EC">
              <w:rPr>
                <w:rFonts w:ascii="Times New Roman" w:hAnsi="Times New Roman"/>
                <w:color w:val="000000"/>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(d) </w:t>
            </w:r>
            <w:r w:rsidRPr="001C04EC">
              <w:rPr>
                <w:rFonts w:ascii="Times New Roman" w:hAnsi="Times New Roman"/>
                <w:sz w:val="24"/>
                <w:szCs w:val="24"/>
                <w:lang w:val="en-GB"/>
              </w:rPr>
              <w:tab/>
              <w:t>elect and dismiss the members of the Board of Directors and decide on the remuneration of those members who will not be entrusted with the management of the Company;</w:t>
            </w:r>
          </w:p>
        </w:tc>
      </w:tr>
      <w:tr w:rsidR="0050282A" w:rsidRPr="001C04EC" w:rsidTr="001C04EC">
        <w:trPr>
          <w:trHeight w:val="1285"/>
        </w:trPr>
        <w:tc>
          <w:tcPr>
            <w:tcW w:w="4927" w:type="dxa"/>
          </w:tcPr>
          <w:p w:rsidR="0050282A" w:rsidRPr="001C04EC" w:rsidRDefault="0050282A" w:rsidP="00C14A56">
            <w:pPr>
              <w:spacing w:after="0" w:line="288" w:lineRule="auto"/>
              <w:jc w:val="both"/>
              <w:rPr>
                <w:rFonts w:ascii="Times New Roman" w:hAnsi="Times New Roman"/>
                <w:b/>
                <w:sz w:val="24"/>
                <w:szCs w:val="24"/>
                <w:lang w:bidi="bg-BG"/>
              </w:rPr>
            </w:pPr>
            <w:r w:rsidRPr="001C04EC">
              <w:rPr>
                <w:rFonts w:ascii="Times New Roman" w:hAnsi="Times New Roman"/>
                <w:sz w:val="24"/>
                <w:szCs w:val="24"/>
              </w:rPr>
              <w:t xml:space="preserve">(д) </w:t>
            </w:r>
            <w:r w:rsidRPr="001C04EC">
              <w:rPr>
                <w:rFonts w:ascii="Times New Roman" w:hAnsi="Times New Roman"/>
                <w:sz w:val="24"/>
                <w:szCs w:val="24"/>
              </w:rPr>
              <w:tab/>
              <w:t xml:space="preserve">назначава и освобождава </w:t>
            </w:r>
            <w:r w:rsidR="00C14A56">
              <w:rPr>
                <w:rFonts w:ascii="Times New Roman" w:hAnsi="Times New Roman"/>
                <w:sz w:val="24"/>
                <w:szCs w:val="24"/>
              </w:rPr>
              <w:t>регистриран одитор</w:t>
            </w:r>
            <w:r w:rsidRPr="001C04EC">
              <w:rPr>
                <w:rFonts w:ascii="Times New Roman" w:hAnsi="Times New Roman"/>
                <w:sz w:val="24"/>
                <w:szCs w:val="24"/>
              </w:rPr>
              <w:t xml:space="preserve"> или специализирано одиторско предприятие</w:t>
            </w:r>
            <w:r w:rsidRPr="001C04EC">
              <w:rPr>
                <w:rFonts w:ascii="Times New Roman" w:hAnsi="Times New Roman"/>
                <w:color w:val="000000"/>
                <w:sz w:val="24"/>
                <w:szCs w:val="24"/>
              </w:rPr>
              <w:t>;</w:t>
            </w:r>
          </w:p>
        </w:tc>
        <w:tc>
          <w:tcPr>
            <w:tcW w:w="4928" w:type="dxa"/>
          </w:tcPr>
          <w:p w:rsidR="0050282A" w:rsidRPr="001C04EC" w:rsidRDefault="0050282A" w:rsidP="00C14A56">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(e) </w:t>
            </w:r>
            <w:r w:rsidRPr="001C04EC">
              <w:rPr>
                <w:rFonts w:ascii="Times New Roman" w:hAnsi="Times New Roman"/>
                <w:sz w:val="24"/>
                <w:szCs w:val="24"/>
                <w:lang w:val="en-GB"/>
              </w:rPr>
              <w:tab/>
              <w:t xml:space="preserve">appoint and dismiss a </w:t>
            </w:r>
            <w:r w:rsidR="00C14A56">
              <w:rPr>
                <w:rFonts w:ascii="Times New Roman" w:hAnsi="Times New Roman"/>
                <w:sz w:val="24"/>
                <w:szCs w:val="24"/>
                <w:lang w:val="en-GB"/>
              </w:rPr>
              <w:t>registered auditor</w:t>
            </w:r>
            <w:r w:rsidRPr="001C04EC">
              <w:rPr>
                <w:rFonts w:ascii="Times New Roman" w:hAnsi="Times New Roman"/>
                <w:sz w:val="24"/>
                <w:szCs w:val="24"/>
                <w:lang w:val="en-GB"/>
              </w:rPr>
              <w:t xml:space="preserve"> or a specialised audit company;</w:t>
            </w:r>
          </w:p>
        </w:tc>
      </w:tr>
      <w:tr w:rsidR="0050282A" w:rsidRPr="001C04EC" w:rsidTr="001C04EC">
        <w:trPr>
          <w:trHeight w:val="2552"/>
        </w:trPr>
        <w:tc>
          <w:tcPr>
            <w:tcW w:w="4927" w:type="dxa"/>
          </w:tcPr>
          <w:p w:rsidR="0050282A" w:rsidRPr="001C04EC" w:rsidRDefault="0050282A" w:rsidP="00C14A56">
            <w:pPr>
              <w:spacing w:after="0" w:line="288" w:lineRule="auto"/>
              <w:jc w:val="both"/>
              <w:rPr>
                <w:rFonts w:ascii="Times New Roman" w:hAnsi="Times New Roman"/>
                <w:b/>
                <w:sz w:val="24"/>
                <w:szCs w:val="24"/>
                <w:lang w:bidi="bg-BG"/>
              </w:rPr>
            </w:pPr>
            <w:r w:rsidRPr="001C04EC">
              <w:rPr>
                <w:rFonts w:ascii="Times New Roman" w:hAnsi="Times New Roman"/>
                <w:sz w:val="24"/>
                <w:szCs w:val="24"/>
              </w:rPr>
              <w:t xml:space="preserve">(е) </w:t>
            </w:r>
            <w:r w:rsidRPr="001C04EC">
              <w:rPr>
                <w:rFonts w:ascii="Times New Roman" w:hAnsi="Times New Roman"/>
                <w:sz w:val="24"/>
                <w:szCs w:val="24"/>
              </w:rPr>
              <w:tab/>
              <w:t xml:space="preserve">одобрява годишния финансов отчет на Дружеството след заверка от назначения </w:t>
            </w:r>
            <w:r w:rsidR="00C14A56">
              <w:rPr>
                <w:rFonts w:ascii="Times New Roman" w:hAnsi="Times New Roman"/>
                <w:sz w:val="24"/>
                <w:szCs w:val="24"/>
              </w:rPr>
              <w:t>регистриран одитор</w:t>
            </w:r>
            <w:r w:rsidRPr="001C04EC">
              <w:rPr>
                <w:rFonts w:ascii="Times New Roman" w:hAnsi="Times New Roman"/>
                <w:sz w:val="24"/>
                <w:szCs w:val="24"/>
              </w:rPr>
              <w:t xml:space="preserve"> или специализирано одиторско предприятие</w:t>
            </w:r>
            <w:r w:rsidRPr="001C04EC">
              <w:rPr>
                <w:rFonts w:ascii="Times New Roman" w:hAnsi="Times New Roman"/>
                <w:color w:val="000000"/>
                <w:sz w:val="24"/>
                <w:szCs w:val="24"/>
              </w:rPr>
              <w:t xml:space="preserve">; взема решение за разпределяне на печалбата, за попълване на фонд </w:t>
            </w:r>
            <w:r w:rsidRPr="00AE7D99">
              <w:rPr>
                <w:rFonts w:ascii="Times New Roman" w:hAnsi="Times New Roman"/>
                <w:color w:val="000000"/>
                <w:sz w:val="24"/>
                <w:szCs w:val="24"/>
              </w:rPr>
              <w:t>“</w:t>
            </w:r>
            <w:r w:rsidRPr="001C04EC">
              <w:rPr>
                <w:rFonts w:ascii="Times New Roman" w:hAnsi="Times New Roman"/>
                <w:color w:val="000000"/>
                <w:sz w:val="24"/>
                <w:szCs w:val="24"/>
              </w:rPr>
              <w:t>Резервен” и за изплащане на дивидент;</w:t>
            </w:r>
          </w:p>
        </w:tc>
        <w:tc>
          <w:tcPr>
            <w:tcW w:w="4928" w:type="dxa"/>
          </w:tcPr>
          <w:p w:rsidR="0050282A" w:rsidRPr="001C04EC" w:rsidRDefault="0050282A" w:rsidP="00C14A56">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(f) </w:t>
            </w:r>
            <w:r w:rsidRPr="001C04EC">
              <w:rPr>
                <w:rFonts w:ascii="Times New Roman" w:hAnsi="Times New Roman"/>
                <w:sz w:val="24"/>
                <w:szCs w:val="24"/>
                <w:lang w:val="en-GB"/>
              </w:rPr>
              <w:tab/>
              <w:t xml:space="preserve">approve the annual financial statements of the Company after certification by the appointed </w:t>
            </w:r>
            <w:r w:rsidR="00C14A56">
              <w:rPr>
                <w:rFonts w:ascii="Times New Roman" w:hAnsi="Times New Roman"/>
                <w:sz w:val="24"/>
                <w:szCs w:val="24"/>
                <w:lang w:val="en-US"/>
              </w:rPr>
              <w:t>registered auditor</w:t>
            </w:r>
            <w:r w:rsidRPr="001C04EC">
              <w:rPr>
                <w:rFonts w:ascii="Times New Roman" w:hAnsi="Times New Roman"/>
                <w:sz w:val="24"/>
                <w:szCs w:val="24"/>
                <w:lang w:val="en-GB"/>
              </w:rPr>
              <w:t xml:space="preserve"> or the specialised audit company; adopt resolutions for distribution of the profit, disbursement of funds to the Reserve Fund and payouts of dividends;</w:t>
            </w:r>
          </w:p>
        </w:tc>
      </w:tr>
      <w:tr w:rsidR="0050282A" w:rsidRPr="001C04EC" w:rsidTr="001C04EC">
        <w:trPr>
          <w:trHeight w:val="562"/>
        </w:trPr>
        <w:tc>
          <w:tcPr>
            <w:tcW w:w="4927" w:type="dxa"/>
          </w:tcPr>
          <w:p w:rsidR="00DA6999" w:rsidRPr="00DA6999" w:rsidRDefault="0050282A" w:rsidP="001C04EC">
            <w:pPr>
              <w:spacing w:after="0" w:line="288" w:lineRule="auto"/>
              <w:jc w:val="both"/>
              <w:rPr>
                <w:rFonts w:ascii="Times New Roman" w:hAnsi="Times New Roman"/>
                <w:color w:val="000000"/>
                <w:sz w:val="24"/>
                <w:szCs w:val="24"/>
              </w:rPr>
            </w:pPr>
            <w:r w:rsidRPr="001C04EC">
              <w:rPr>
                <w:rFonts w:ascii="Times New Roman" w:hAnsi="Times New Roman"/>
                <w:color w:val="000000"/>
                <w:sz w:val="24"/>
                <w:szCs w:val="24"/>
              </w:rPr>
              <w:t>(ж)</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решава издаването на облигации;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(g) </w:t>
            </w:r>
            <w:r w:rsidRPr="001C04EC">
              <w:rPr>
                <w:rFonts w:ascii="Times New Roman" w:hAnsi="Times New Roman"/>
                <w:sz w:val="24"/>
                <w:szCs w:val="24"/>
                <w:lang w:val="en-GB"/>
              </w:rPr>
              <w:tab/>
              <w:t>resolve on the issuance of bonds;</w:t>
            </w:r>
          </w:p>
        </w:tc>
      </w:tr>
      <w:tr w:rsidR="00DA6999" w:rsidRPr="001C04EC" w:rsidTr="001C04EC">
        <w:trPr>
          <w:trHeight w:val="562"/>
        </w:trPr>
        <w:tc>
          <w:tcPr>
            <w:tcW w:w="4927" w:type="dxa"/>
          </w:tcPr>
          <w:p w:rsidR="00DA6999" w:rsidRPr="001C04EC" w:rsidRDefault="00DA6999" w:rsidP="00EE1F1E">
            <w:pPr>
              <w:spacing w:after="0" w:line="288" w:lineRule="auto"/>
              <w:jc w:val="both"/>
              <w:rPr>
                <w:rFonts w:ascii="Times New Roman" w:hAnsi="Times New Roman"/>
                <w:color w:val="000000"/>
                <w:sz w:val="24"/>
                <w:szCs w:val="24"/>
              </w:rPr>
            </w:pPr>
            <w:r w:rsidRPr="001C04EC">
              <w:rPr>
                <w:rFonts w:ascii="Times New Roman" w:hAnsi="Times New Roman"/>
                <w:color w:val="000000"/>
                <w:sz w:val="24"/>
                <w:szCs w:val="24"/>
              </w:rPr>
              <w:t>(</w:t>
            </w:r>
            <w:r w:rsidR="007574D9">
              <w:rPr>
                <w:rFonts w:ascii="Times New Roman" w:hAnsi="Times New Roman"/>
                <w:color w:val="000000"/>
                <w:sz w:val="24"/>
                <w:szCs w:val="24"/>
              </w:rPr>
              <w:t>з</w:t>
            </w:r>
            <w:r w:rsidRPr="001C04EC">
              <w:rPr>
                <w:rFonts w:ascii="Times New Roman" w:hAnsi="Times New Roman"/>
                <w:color w:val="000000"/>
                <w:sz w:val="24"/>
                <w:szCs w:val="24"/>
              </w:rPr>
              <w:t>)</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 xml:space="preserve">решава издаването на </w:t>
            </w:r>
            <w:r>
              <w:rPr>
                <w:rFonts w:ascii="Times New Roman" w:hAnsi="Times New Roman"/>
                <w:color w:val="000000"/>
                <w:sz w:val="24"/>
                <w:szCs w:val="24"/>
              </w:rPr>
              <w:t xml:space="preserve">варанти по смисъла на </w:t>
            </w:r>
            <w:r w:rsidRPr="00DA6999">
              <w:rPr>
                <w:rFonts w:ascii="Times New Roman" w:hAnsi="Times New Roman"/>
                <w:color w:val="000000"/>
                <w:sz w:val="24"/>
                <w:szCs w:val="24"/>
              </w:rPr>
              <w:t>§</w:t>
            </w:r>
            <w:r>
              <w:rPr>
                <w:rFonts w:ascii="Times New Roman" w:hAnsi="Times New Roman"/>
                <w:color w:val="000000"/>
                <w:sz w:val="24"/>
                <w:szCs w:val="24"/>
              </w:rPr>
              <w:t xml:space="preserve"> 1, т. 4 от </w:t>
            </w:r>
            <w:r w:rsidR="00EE1F1E">
              <w:rPr>
                <w:rFonts w:ascii="Times New Roman" w:hAnsi="Times New Roman"/>
                <w:color w:val="000000"/>
                <w:sz w:val="24"/>
                <w:szCs w:val="24"/>
              </w:rPr>
              <w:t xml:space="preserve">ДР на </w:t>
            </w:r>
            <w:r>
              <w:rPr>
                <w:rFonts w:ascii="Times New Roman" w:hAnsi="Times New Roman"/>
                <w:color w:val="000000"/>
                <w:sz w:val="24"/>
                <w:szCs w:val="24"/>
              </w:rPr>
              <w:t>Закона за публичното предлагане на ценни книжа</w:t>
            </w:r>
            <w:r w:rsidRPr="001C04EC">
              <w:rPr>
                <w:rFonts w:ascii="Times New Roman" w:hAnsi="Times New Roman"/>
                <w:color w:val="000000"/>
                <w:sz w:val="24"/>
                <w:szCs w:val="24"/>
              </w:rPr>
              <w:t>;</w:t>
            </w:r>
          </w:p>
        </w:tc>
        <w:tc>
          <w:tcPr>
            <w:tcW w:w="4928" w:type="dxa"/>
          </w:tcPr>
          <w:p w:rsidR="00DA6999" w:rsidRPr="001C04EC" w:rsidRDefault="00DA6999" w:rsidP="007574D9">
            <w:pPr>
              <w:spacing w:after="0" w:line="288" w:lineRule="auto"/>
              <w:jc w:val="both"/>
              <w:rPr>
                <w:rFonts w:ascii="Times New Roman" w:hAnsi="Times New Roman"/>
                <w:sz w:val="24"/>
                <w:szCs w:val="24"/>
                <w:lang w:val="en-GB"/>
              </w:rPr>
            </w:pPr>
            <w:r w:rsidRPr="001C04EC">
              <w:rPr>
                <w:rFonts w:ascii="Times New Roman" w:hAnsi="Times New Roman"/>
                <w:sz w:val="24"/>
                <w:szCs w:val="24"/>
                <w:lang w:val="en-GB"/>
              </w:rPr>
              <w:t>(</w:t>
            </w:r>
            <w:r w:rsidR="007574D9">
              <w:rPr>
                <w:rFonts w:ascii="Times New Roman" w:hAnsi="Times New Roman"/>
                <w:sz w:val="24"/>
                <w:szCs w:val="24"/>
                <w:lang w:val="en-GB"/>
              </w:rPr>
              <w:t>h</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 xml:space="preserve">resolve on the issuance of </w:t>
            </w:r>
            <w:r w:rsidR="007574D9">
              <w:rPr>
                <w:rFonts w:ascii="Times New Roman" w:hAnsi="Times New Roman"/>
                <w:sz w:val="24"/>
                <w:szCs w:val="24"/>
                <w:lang w:val="en-GB"/>
              </w:rPr>
              <w:t xml:space="preserve">warrants, as defined in </w:t>
            </w:r>
            <w:r w:rsidRPr="00DA6999">
              <w:rPr>
                <w:rFonts w:ascii="Times New Roman" w:hAnsi="Times New Roman"/>
                <w:sz w:val="24"/>
                <w:szCs w:val="24"/>
                <w:lang w:val="en-GB"/>
              </w:rPr>
              <w:t>§ 1, item 4 of</w:t>
            </w:r>
            <w:r w:rsidR="00EE1F1E">
              <w:rPr>
                <w:rFonts w:ascii="Times New Roman" w:hAnsi="Times New Roman"/>
                <w:sz w:val="24"/>
                <w:szCs w:val="24"/>
              </w:rPr>
              <w:t xml:space="preserve"> </w:t>
            </w:r>
            <w:r w:rsidR="00EE1F1E">
              <w:rPr>
                <w:rFonts w:ascii="Times New Roman" w:hAnsi="Times New Roman"/>
                <w:sz w:val="24"/>
                <w:szCs w:val="24"/>
                <w:lang w:val="en-US"/>
              </w:rPr>
              <w:t>SP of</w:t>
            </w:r>
            <w:r w:rsidRPr="00DA6999">
              <w:rPr>
                <w:rFonts w:ascii="Times New Roman" w:hAnsi="Times New Roman"/>
                <w:sz w:val="24"/>
                <w:szCs w:val="24"/>
                <w:lang w:val="en-GB"/>
              </w:rPr>
              <w:t xml:space="preserve"> the Law on Public Offering of Securities</w:t>
            </w:r>
            <w:r w:rsidRPr="001C04EC">
              <w:rPr>
                <w:rFonts w:ascii="Times New Roman" w:hAnsi="Times New Roman"/>
                <w:sz w:val="24"/>
                <w:szCs w:val="24"/>
                <w:lang w:val="en-GB"/>
              </w:rPr>
              <w:t>;</w:t>
            </w:r>
          </w:p>
        </w:tc>
      </w:tr>
      <w:tr w:rsidR="0050282A" w:rsidRPr="001C04EC" w:rsidTr="001C04EC">
        <w:trPr>
          <w:trHeight w:val="1278"/>
        </w:trPr>
        <w:tc>
          <w:tcPr>
            <w:tcW w:w="4927" w:type="dxa"/>
          </w:tcPr>
          <w:p w:rsidR="0050282A" w:rsidRPr="001C04EC" w:rsidRDefault="0050282A" w:rsidP="007574D9">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w:t>
            </w:r>
            <w:r w:rsidR="007574D9">
              <w:rPr>
                <w:rFonts w:ascii="Times New Roman" w:hAnsi="Times New Roman"/>
                <w:color w:val="000000"/>
                <w:sz w:val="24"/>
                <w:szCs w:val="24"/>
              </w:rPr>
              <w:t>и</w:t>
            </w:r>
            <w:r w:rsidRPr="001C04EC">
              <w:rPr>
                <w:rFonts w:ascii="Times New Roman" w:hAnsi="Times New Roman"/>
                <w:color w:val="000000"/>
                <w:sz w:val="24"/>
                <w:szCs w:val="24"/>
              </w:rPr>
              <w:t>)</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назначава ликвидатор(и) при прекратяване на Дружеството</w:t>
            </w:r>
            <w:r w:rsidRPr="00AE7D99">
              <w:rPr>
                <w:rFonts w:ascii="Times New Roman" w:hAnsi="Times New Roman"/>
                <w:color w:val="000000"/>
                <w:sz w:val="24"/>
                <w:szCs w:val="24"/>
              </w:rPr>
              <w:t>,</w:t>
            </w:r>
            <w:r w:rsidRPr="001C04EC">
              <w:rPr>
                <w:rFonts w:ascii="Times New Roman" w:hAnsi="Times New Roman"/>
                <w:color w:val="000000"/>
                <w:sz w:val="24"/>
                <w:szCs w:val="24"/>
              </w:rPr>
              <w:t xml:space="preserve"> освен в случай на несъстоятелност;</w:t>
            </w:r>
          </w:p>
        </w:tc>
        <w:tc>
          <w:tcPr>
            <w:tcW w:w="4928" w:type="dxa"/>
          </w:tcPr>
          <w:p w:rsidR="0050282A" w:rsidRPr="001C04EC" w:rsidRDefault="0050282A" w:rsidP="007574D9">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proofErr w:type="spellStart"/>
            <w:r w:rsidR="007574D9">
              <w:rPr>
                <w:rFonts w:ascii="Times New Roman" w:hAnsi="Times New Roman"/>
                <w:sz w:val="24"/>
                <w:szCs w:val="24"/>
                <w:lang w:val="en-GB"/>
              </w:rPr>
              <w:t>i</w:t>
            </w:r>
            <w:proofErr w:type="spellEnd"/>
            <w:r w:rsidRPr="001C04EC">
              <w:rPr>
                <w:rFonts w:ascii="Times New Roman" w:hAnsi="Times New Roman"/>
                <w:sz w:val="24"/>
                <w:szCs w:val="24"/>
                <w:lang w:val="en-GB"/>
              </w:rPr>
              <w:t xml:space="preserve">) </w:t>
            </w:r>
            <w:r w:rsidRPr="001C04EC">
              <w:rPr>
                <w:rFonts w:ascii="Times New Roman" w:hAnsi="Times New Roman"/>
                <w:sz w:val="24"/>
                <w:szCs w:val="24"/>
                <w:lang w:val="en-GB"/>
              </w:rPr>
              <w:tab/>
              <w:t>appoint a liquidator(s) upon dissolution of the Company, except for cases of insolvency;</w:t>
            </w:r>
          </w:p>
        </w:tc>
      </w:tr>
      <w:tr w:rsidR="0050282A" w:rsidRPr="001C04EC" w:rsidTr="001C04EC">
        <w:trPr>
          <w:trHeight w:val="985"/>
        </w:trPr>
        <w:tc>
          <w:tcPr>
            <w:tcW w:w="4927" w:type="dxa"/>
          </w:tcPr>
          <w:p w:rsidR="0050282A" w:rsidRPr="001C04EC" w:rsidRDefault="0050282A" w:rsidP="007574D9">
            <w:pPr>
              <w:spacing w:after="0" w:line="288" w:lineRule="auto"/>
              <w:jc w:val="both"/>
              <w:rPr>
                <w:rFonts w:ascii="Times New Roman" w:hAnsi="Times New Roman"/>
                <w:b/>
                <w:sz w:val="24"/>
                <w:szCs w:val="24"/>
                <w:lang w:bidi="bg-BG"/>
              </w:rPr>
            </w:pPr>
            <w:r w:rsidRPr="001C04EC">
              <w:rPr>
                <w:rFonts w:ascii="Times New Roman" w:hAnsi="Times New Roman"/>
                <w:sz w:val="24"/>
                <w:szCs w:val="24"/>
              </w:rPr>
              <w:t>(</w:t>
            </w:r>
            <w:r w:rsidR="007574D9">
              <w:rPr>
                <w:rFonts w:ascii="Times New Roman" w:hAnsi="Times New Roman"/>
                <w:sz w:val="24"/>
                <w:szCs w:val="24"/>
              </w:rPr>
              <w:t>к</w:t>
            </w:r>
            <w:r w:rsidRPr="001C04EC">
              <w:rPr>
                <w:rFonts w:ascii="Times New Roman" w:hAnsi="Times New Roman"/>
                <w:sz w:val="24"/>
                <w:szCs w:val="24"/>
              </w:rPr>
              <w:t xml:space="preserve">) </w:t>
            </w:r>
            <w:r w:rsidRPr="001C04EC">
              <w:rPr>
                <w:rFonts w:ascii="Times New Roman" w:hAnsi="Times New Roman"/>
                <w:sz w:val="24"/>
                <w:szCs w:val="24"/>
              </w:rPr>
              <w:tab/>
              <w:t>освобождава от отговорност членовете на Съвета на директорите;</w:t>
            </w:r>
          </w:p>
        </w:tc>
        <w:tc>
          <w:tcPr>
            <w:tcW w:w="4928" w:type="dxa"/>
          </w:tcPr>
          <w:p w:rsidR="0050282A" w:rsidRPr="001C04EC" w:rsidRDefault="0050282A" w:rsidP="007574D9">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r w:rsidR="007574D9">
              <w:rPr>
                <w:rFonts w:ascii="Times New Roman" w:hAnsi="Times New Roman"/>
                <w:sz w:val="24"/>
                <w:szCs w:val="24"/>
                <w:lang w:val="en-GB"/>
              </w:rPr>
              <w:t>j</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relieve the members of the Board of Directors from all responsibility;</w:t>
            </w:r>
          </w:p>
        </w:tc>
      </w:tr>
      <w:tr w:rsidR="0050282A" w:rsidRPr="001C04EC" w:rsidTr="001C04EC">
        <w:trPr>
          <w:trHeight w:val="1565"/>
        </w:trPr>
        <w:tc>
          <w:tcPr>
            <w:tcW w:w="4927" w:type="dxa"/>
          </w:tcPr>
          <w:p w:rsidR="0050282A" w:rsidRPr="001C04EC" w:rsidRDefault="0050282A" w:rsidP="007574D9">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w:t>
            </w:r>
            <w:r w:rsidR="007574D9">
              <w:rPr>
                <w:rFonts w:ascii="Times New Roman" w:hAnsi="Times New Roman"/>
                <w:color w:val="000000"/>
                <w:sz w:val="24"/>
                <w:szCs w:val="24"/>
              </w:rPr>
              <w:t>л</w:t>
            </w:r>
            <w:r w:rsidRPr="001C04EC">
              <w:rPr>
                <w:rFonts w:ascii="Times New Roman" w:hAnsi="Times New Roman"/>
                <w:color w:val="000000"/>
                <w:sz w:val="24"/>
                <w:szCs w:val="24"/>
              </w:rPr>
              <w:t>)</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решава сключването на сделки за прехвърляне или предоставяне ползването на цялото търговско предприятие на Дружеството;</w:t>
            </w:r>
          </w:p>
        </w:tc>
        <w:tc>
          <w:tcPr>
            <w:tcW w:w="4928" w:type="dxa"/>
          </w:tcPr>
          <w:p w:rsidR="0050282A" w:rsidRPr="001C04EC" w:rsidRDefault="0050282A" w:rsidP="007574D9">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r w:rsidR="007574D9">
              <w:rPr>
                <w:rFonts w:ascii="Times New Roman" w:hAnsi="Times New Roman"/>
                <w:sz w:val="24"/>
                <w:szCs w:val="24"/>
                <w:lang w:val="en-GB"/>
              </w:rPr>
              <w:t>k</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resolve on transactions related to the assignment or concession of the right to use the entire commercial undertaking of the Company;</w:t>
            </w:r>
          </w:p>
        </w:tc>
      </w:tr>
      <w:tr w:rsidR="0050282A" w:rsidRPr="001C04EC" w:rsidTr="001C04EC">
        <w:trPr>
          <w:trHeight w:val="1264"/>
        </w:trPr>
        <w:tc>
          <w:tcPr>
            <w:tcW w:w="4927" w:type="dxa"/>
          </w:tcPr>
          <w:p w:rsidR="0050282A" w:rsidRPr="001C04EC" w:rsidRDefault="0050282A" w:rsidP="007574D9">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w:t>
            </w:r>
            <w:r w:rsidR="007574D9">
              <w:rPr>
                <w:rFonts w:ascii="Times New Roman" w:hAnsi="Times New Roman"/>
                <w:color w:val="000000"/>
                <w:sz w:val="24"/>
                <w:szCs w:val="24"/>
              </w:rPr>
              <w:t>м</w:t>
            </w:r>
            <w:r w:rsidRPr="001C04EC">
              <w:rPr>
                <w:rFonts w:ascii="Times New Roman" w:hAnsi="Times New Roman"/>
                <w:color w:val="000000"/>
                <w:sz w:val="24"/>
                <w:szCs w:val="24"/>
              </w:rPr>
              <w:t>)</w:t>
            </w:r>
            <w:r w:rsidRPr="001C04EC">
              <w:rPr>
                <w:rFonts w:ascii="Times New Roman" w:hAnsi="Times New Roman"/>
                <w:sz w:val="24"/>
                <w:szCs w:val="24"/>
              </w:rPr>
              <w:t xml:space="preserve"> </w:t>
            </w:r>
            <w:r w:rsidRPr="001C04EC">
              <w:rPr>
                <w:rFonts w:ascii="Times New Roman" w:hAnsi="Times New Roman"/>
                <w:sz w:val="24"/>
                <w:szCs w:val="24"/>
              </w:rPr>
              <w:tab/>
            </w:r>
            <w:r w:rsidRPr="001C04EC">
              <w:rPr>
                <w:rFonts w:ascii="Times New Roman" w:hAnsi="Times New Roman"/>
                <w:color w:val="000000"/>
                <w:sz w:val="24"/>
                <w:szCs w:val="24"/>
              </w:rPr>
              <w:t>упражнява всички други правомощия, предоставени му по силата на този устав или от закона.</w:t>
            </w:r>
          </w:p>
        </w:tc>
        <w:tc>
          <w:tcPr>
            <w:tcW w:w="4928" w:type="dxa"/>
          </w:tcPr>
          <w:p w:rsidR="0050282A" w:rsidRPr="001C04EC" w:rsidRDefault="0050282A" w:rsidP="00844898">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r w:rsidR="007574D9">
              <w:rPr>
                <w:rFonts w:ascii="Times New Roman" w:hAnsi="Times New Roman"/>
                <w:sz w:val="24"/>
                <w:szCs w:val="24"/>
                <w:lang w:val="en-GB"/>
              </w:rPr>
              <w:t>l</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 xml:space="preserve">exercise all other </w:t>
            </w:r>
            <w:r w:rsidR="00844898">
              <w:rPr>
                <w:rFonts w:ascii="Times New Roman" w:hAnsi="Times New Roman"/>
                <w:sz w:val="24"/>
                <w:szCs w:val="24"/>
                <w:lang w:val="en-GB"/>
              </w:rPr>
              <w:t>powers</w:t>
            </w:r>
            <w:r w:rsidR="00844898" w:rsidRPr="001C04EC">
              <w:rPr>
                <w:rFonts w:ascii="Times New Roman" w:hAnsi="Times New Roman"/>
                <w:sz w:val="24"/>
                <w:szCs w:val="24"/>
                <w:lang w:val="en-GB"/>
              </w:rPr>
              <w:t xml:space="preserve"> </w:t>
            </w:r>
            <w:r w:rsidRPr="001C04EC">
              <w:rPr>
                <w:rFonts w:ascii="Times New Roman" w:hAnsi="Times New Roman"/>
                <w:sz w:val="24"/>
                <w:szCs w:val="24"/>
                <w:lang w:val="en-GB"/>
              </w:rPr>
              <w:t>vested with it by these Articles of Association or the law.</w:t>
            </w:r>
          </w:p>
        </w:tc>
      </w:tr>
      <w:tr w:rsidR="0050282A" w:rsidRPr="001C04EC" w:rsidTr="001C04EC">
        <w:trPr>
          <w:trHeight w:val="573"/>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15</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15</w:t>
            </w:r>
          </w:p>
        </w:tc>
      </w:tr>
      <w:tr w:rsidR="0050282A" w:rsidRPr="001C04EC" w:rsidTr="001C04EC">
        <w:trPr>
          <w:trHeight w:val="55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Заседания на Общото събрание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General Meeting sessions</w:t>
            </w:r>
          </w:p>
        </w:tc>
      </w:tr>
      <w:tr w:rsidR="0050282A" w:rsidRPr="001C04EC" w:rsidTr="00E416B7">
        <w:trPr>
          <w:trHeight w:val="1274"/>
        </w:trPr>
        <w:tc>
          <w:tcPr>
            <w:tcW w:w="4927" w:type="dxa"/>
          </w:tcPr>
          <w:p w:rsidR="0050282A" w:rsidRPr="00AE7D99" w:rsidRDefault="0050282A" w:rsidP="001C04EC">
            <w:pPr>
              <w:spacing w:after="0" w:line="288" w:lineRule="auto"/>
              <w:jc w:val="both"/>
              <w:rPr>
                <w:rFonts w:ascii="Times New Roman" w:hAnsi="Times New Roman"/>
                <w:sz w:val="24"/>
                <w:szCs w:val="24"/>
              </w:rPr>
            </w:pPr>
            <w:r w:rsidRPr="001C04EC">
              <w:rPr>
                <w:rFonts w:ascii="Times New Roman" w:hAnsi="Times New Roman"/>
                <w:color w:val="000000"/>
                <w:sz w:val="24"/>
                <w:szCs w:val="24"/>
              </w:rPr>
              <w:lastRenderedPageBreak/>
              <w:t>1. Общото събрание се провежда най-малко веднъж годишно.</w:t>
            </w:r>
            <w:r w:rsidRPr="001C04EC">
              <w:rPr>
                <w:rFonts w:ascii="Times New Roman" w:hAnsi="Times New Roman"/>
                <w:sz w:val="24"/>
                <w:szCs w:val="24"/>
              </w:rPr>
              <w:t xml:space="preserve"> Общото събрание се провежда в седалището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General Meeting shall be held at least once a year. The General Meeting shall be held at the seat of the Company.</w:t>
            </w:r>
          </w:p>
        </w:tc>
      </w:tr>
      <w:tr w:rsidR="0050282A" w:rsidRPr="001C04EC" w:rsidTr="00E416B7">
        <w:trPr>
          <w:trHeight w:val="2000"/>
        </w:trPr>
        <w:tc>
          <w:tcPr>
            <w:tcW w:w="4927" w:type="dxa"/>
          </w:tcPr>
          <w:p w:rsidR="0050282A" w:rsidRPr="00AE7D99" w:rsidRDefault="0050282A" w:rsidP="001C04EC">
            <w:pPr>
              <w:spacing w:after="0" w:line="288" w:lineRule="auto"/>
              <w:jc w:val="both"/>
              <w:rPr>
                <w:rFonts w:ascii="Times New Roman" w:hAnsi="Times New Roman"/>
                <w:sz w:val="24"/>
                <w:szCs w:val="24"/>
              </w:rPr>
            </w:pPr>
            <w:r w:rsidRPr="001C04EC">
              <w:rPr>
                <w:rFonts w:ascii="Times New Roman" w:hAnsi="Times New Roman"/>
                <w:color w:val="000000"/>
                <w:sz w:val="24"/>
                <w:szCs w:val="24"/>
              </w:rPr>
              <w:t xml:space="preserve">2. </w:t>
            </w:r>
            <w:r w:rsidRPr="001C04EC">
              <w:rPr>
                <w:rFonts w:ascii="Times New Roman" w:hAnsi="Times New Roman"/>
                <w:sz w:val="24"/>
                <w:szCs w:val="24"/>
              </w:rPr>
              <w:t>Общото събрание се свиква от Съвета на директорите. То може да бъде свикано и по искане на акционери, които повече от 3 (три) месеца притежават поне 5% (пет процента) от акциите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General Meeting shall be convened by the Board of Directors. It may also be convened at the request of shareholders who have owned at least 5% (five per cent) of the shares of the Company for more than 3 (three) months.</w:t>
            </w:r>
          </w:p>
        </w:tc>
      </w:tr>
      <w:tr w:rsidR="0050282A" w:rsidRPr="001C04EC" w:rsidTr="00E416B7">
        <w:trPr>
          <w:trHeight w:val="1973"/>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3. Общото събрание избира с обикновено мнозинство председател и секретар на заседанията, както и </w:t>
            </w:r>
            <w:r w:rsidRPr="001C04EC">
              <w:rPr>
                <w:rFonts w:ascii="Times New Roman" w:hAnsi="Times New Roman"/>
                <w:sz w:val="24"/>
                <w:szCs w:val="24"/>
              </w:rPr>
              <w:t>преброител на гласовете.</w:t>
            </w:r>
            <w:r w:rsidRPr="001C04EC">
              <w:rPr>
                <w:rFonts w:ascii="Times New Roman" w:hAnsi="Times New Roman"/>
                <w:color w:val="000000"/>
                <w:sz w:val="24"/>
                <w:szCs w:val="24"/>
              </w:rPr>
              <w:t xml:space="preserve"> Заседанията се ръководят от председателя.</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General Meeting shall elect by simple majority a Chairman and a secretary of the sessions, as well as a teller. Sessions shall be presided by the Chairman.</w:t>
            </w:r>
          </w:p>
        </w:tc>
      </w:tr>
      <w:tr w:rsidR="0050282A" w:rsidRPr="001C04EC" w:rsidTr="00D678C6">
        <w:trPr>
          <w:trHeight w:val="56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16</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16</w:t>
            </w:r>
          </w:p>
        </w:tc>
      </w:tr>
      <w:tr w:rsidR="0050282A" w:rsidRPr="001C04EC" w:rsidTr="00D678C6">
        <w:trPr>
          <w:trHeight w:val="559"/>
        </w:trPr>
        <w:tc>
          <w:tcPr>
            <w:tcW w:w="4927" w:type="dxa"/>
          </w:tcPr>
          <w:p w:rsidR="0050282A" w:rsidRPr="001C04EC" w:rsidRDefault="0050282A" w:rsidP="001C04EC">
            <w:pPr>
              <w:keepLines/>
              <w:shd w:val="clear" w:color="auto" w:fill="FFFFFF"/>
              <w:spacing w:after="0" w:line="288" w:lineRule="auto"/>
              <w:jc w:val="center"/>
              <w:rPr>
                <w:rFonts w:ascii="Times New Roman" w:hAnsi="Times New Roman"/>
                <w:color w:val="000000"/>
                <w:sz w:val="24"/>
                <w:szCs w:val="24"/>
              </w:rPr>
            </w:pPr>
            <w:r w:rsidRPr="001C04EC">
              <w:rPr>
                <w:rFonts w:ascii="Times New Roman" w:hAnsi="Times New Roman"/>
                <w:b/>
                <w:color w:val="000000"/>
                <w:sz w:val="24"/>
                <w:szCs w:val="24"/>
              </w:rPr>
              <w:t>Свикване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Convocation</w:t>
            </w:r>
          </w:p>
        </w:tc>
      </w:tr>
      <w:tr w:rsidR="0050282A" w:rsidRPr="001C04EC" w:rsidTr="00D678C6">
        <w:trPr>
          <w:trHeight w:val="155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Общото събрание се свиква с покана, обявена в Търговския регистър в съответствие с изискванията на закона.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General Meeting shall be convened through an invitation, announced in the Commercial Register in accordance with the requirements of the law.</w:t>
            </w:r>
          </w:p>
        </w:tc>
      </w:tr>
      <w:tr w:rsidR="0050282A" w:rsidRPr="001C04EC" w:rsidTr="00E416B7">
        <w:trPr>
          <w:trHeight w:val="384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iCs/>
                <w:color w:val="000000"/>
                <w:sz w:val="24"/>
                <w:szCs w:val="24"/>
              </w:rPr>
              <w:t xml:space="preserve">2. </w:t>
            </w:r>
            <w:r w:rsidRPr="001C04EC">
              <w:rPr>
                <w:rFonts w:ascii="Times New Roman" w:hAnsi="Times New Roman"/>
                <w:color w:val="000000"/>
                <w:sz w:val="24"/>
                <w:szCs w:val="24"/>
              </w:rPr>
              <w:t>В случай че и доколкото всички акции на Дружеството останат поименни, Общото събрание може да се свика и само с писмени покани до всички акционери, връчени лично, изпратени с писмо с обратна разписка, по факс или електронна поща най-малко 7 (седем) дни преди датата на Общото събрание.</w:t>
            </w:r>
            <w:r w:rsidRPr="001C04EC">
              <w:rPr>
                <w:rFonts w:ascii="Times New Roman" w:hAnsi="Times New Roman"/>
                <w:sz w:val="24"/>
                <w:szCs w:val="24"/>
              </w:rPr>
              <w:t xml:space="preserve"> Когато поканата е изпратена по факс или електронна поща, съответният адресат следва да изпрати потвърждение за нейното получаване.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As long as all shares of the Company remain registered shares, the General Meeting may also be convened by written invitations to all shareholders, delivered personally, sent by registered mail, by fax or e-mail at least 7 (seven) days before the date of the General Meeting. Where an invitation has been sent by fax or e-mail, the relevant addressee shall send a confirmation of its receipt.</w:t>
            </w:r>
          </w:p>
        </w:tc>
      </w:tr>
      <w:tr w:rsidR="0050282A" w:rsidRPr="001C04EC" w:rsidTr="00D678C6">
        <w:trPr>
          <w:trHeight w:val="4193"/>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lastRenderedPageBreak/>
              <w:t>3. Поканата трябва да съдържа най-малко следните данни: фирмата и седалището на Дружеството; мястото, датата и часа на събранието; вида на общото събрание; съобщение за формалностите, ако са предвидени в Устава, които трябва да бъдат изпълнени за участие в събранието и за упражняване на правото на глас; дневен ред на въпросите, предложени за обсъждане и конкретни предложения за решения.</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invitation shall contain at least the following information: the business name and seat of the Company; the place, date and time of the session; the type of the General Meeting; information of any formalities, if such are provided for in the Articles of Association, which have to be met by the respective parties in order for them to be eligible for attending the session and casting their votes; the agenda of the session, including the issues raised for discussion, and the drafts of the resolutions to be adopted.</w:t>
            </w:r>
          </w:p>
        </w:tc>
      </w:tr>
      <w:tr w:rsidR="0050282A" w:rsidRPr="001C04EC" w:rsidTr="00D678C6">
        <w:trPr>
          <w:trHeight w:val="2693"/>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4. Общото събрание може да се проведе и без да са спазени изискванията, предвидени за неговото свикване, ако всички акционери са присъствали или са били представени от законните им представители на Общото събрание и никой от тях не възрази за провеждането му.</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4. The General Meeting may be held even if the requirements for its convocation have not been observed, as long as all shareholders have attended the General Meeting or have been represented by their legal representatives, and none of them has objected to the General Meeting being held.</w:t>
            </w:r>
          </w:p>
        </w:tc>
      </w:tr>
      <w:tr w:rsidR="0050282A" w:rsidRPr="001C04EC" w:rsidTr="00D678C6">
        <w:trPr>
          <w:trHeight w:val="577"/>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17</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17</w:t>
            </w:r>
          </w:p>
        </w:tc>
      </w:tr>
      <w:tr w:rsidR="0050282A" w:rsidRPr="001C04EC" w:rsidTr="00D678C6">
        <w:trPr>
          <w:trHeight w:val="57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Право на сведения</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Right to information</w:t>
            </w:r>
          </w:p>
        </w:tc>
      </w:tr>
      <w:tr w:rsidR="0050282A" w:rsidRPr="001C04EC" w:rsidTr="006F50FF">
        <w:trPr>
          <w:trHeight w:val="56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Всички писмени материали, свързани с дневния ред на Общото събрание, трябва да бъдат предоставени на разположение на акционерните на адреса на управление на Дружеството не по-късно от датата на изпращането на поканите. При поискване писмените материали се предоставят на всеки акционер.</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All written materials related with the agenda of the General Meeting shall be available to the shareholders at the address of the registered office of the Company not later than the date of sending the invitations. The written materials shall be provided to each shareholder at his request.</w:t>
            </w:r>
          </w:p>
        </w:tc>
      </w:tr>
      <w:tr w:rsidR="0050282A" w:rsidRPr="001C04EC" w:rsidTr="00D678C6">
        <w:trPr>
          <w:trHeight w:val="563"/>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18</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18</w:t>
            </w:r>
          </w:p>
        </w:tc>
      </w:tr>
      <w:tr w:rsidR="0050282A" w:rsidRPr="001C04EC" w:rsidTr="00D678C6">
        <w:trPr>
          <w:trHeight w:val="57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Списък на присъстващите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List of attendees</w:t>
            </w:r>
          </w:p>
        </w:tc>
      </w:tr>
      <w:tr w:rsidR="0050282A" w:rsidRPr="001C04EC" w:rsidTr="00D678C6">
        <w:trPr>
          <w:trHeight w:val="57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AE7D99">
              <w:rPr>
                <w:rFonts w:ascii="Times New Roman" w:hAnsi="Times New Roman"/>
                <w:color w:val="000000"/>
                <w:sz w:val="24"/>
                <w:szCs w:val="24"/>
              </w:rPr>
              <w:t xml:space="preserve">1. </w:t>
            </w:r>
            <w:r w:rsidRPr="001C04EC">
              <w:rPr>
                <w:rFonts w:ascii="Times New Roman" w:hAnsi="Times New Roman"/>
                <w:color w:val="000000"/>
                <w:sz w:val="24"/>
                <w:szCs w:val="24"/>
              </w:rPr>
              <w:t>За заседанията на Общото събрание се изготвя списък на присъстващите акционери и техните представители, в който се отбелязват и броят и видът на притежаваните от тях акции.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For the sessions of the General Meeting, a list of attending shareholders and their representatives shall be prepared, which includes the number and type of the shares they own.</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2</w:t>
            </w:r>
            <w:r w:rsidRPr="00AE7D99">
              <w:rPr>
                <w:rFonts w:ascii="Times New Roman" w:hAnsi="Times New Roman"/>
                <w:color w:val="000000"/>
                <w:sz w:val="24"/>
                <w:szCs w:val="24"/>
              </w:rPr>
              <w:t xml:space="preserve">. </w:t>
            </w:r>
            <w:r w:rsidRPr="001C04EC">
              <w:rPr>
                <w:rFonts w:ascii="Times New Roman" w:hAnsi="Times New Roman"/>
                <w:color w:val="000000"/>
                <w:sz w:val="24"/>
                <w:szCs w:val="24"/>
              </w:rPr>
              <w:t xml:space="preserve">Акционерите </w:t>
            </w:r>
            <w:r w:rsidRPr="00AE7D99">
              <w:rPr>
                <w:rFonts w:ascii="Times New Roman" w:hAnsi="Times New Roman"/>
                <w:color w:val="000000"/>
                <w:sz w:val="24"/>
                <w:szCs w:val="24"/>
              </w:rPr>
              <w:t xml:space="preserve"> </w:t>
            </w:r>
            <w:r w:rsidRPr="001C04EC">
              <w:rPr>
                <w:rFonts w:ascii="Times New Roman" w:hAnsi="Times New Roman"/>
                <w:color w:val="000000"/>
                <w:sz w:val="24"/>
                <w:szCs w:val="24"/>
              </w:rPr>
              <w:t>и техните представители удостоверяват присъствието си, като се подписват в списъка по точка 1. Списъкът се заверява от председателя и секретаря на заседанието.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Shareholders and their representatives shall verify their presence by signing the list mentioned in paragraph 1. The list shall be certified by the Chairman and the secretary of the session.</w:t>
            </w:r>
          </w:p>
        </w:tc>
      </w:tr>
      <w:tr w:rsidR="0050282A" w:rsidRPr="001C04EC" w:rsidTr="00D678C6">
        <w:trPr>
          <w:trHeight w:val="610"/>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19</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19</w:t>
            </w:r>
          </w:p>
        </w:tc>
      </w:tr>
      <w:tr w:rsidR="0050282A" w:rsidRPr="001C04EC" w:rsidTr="00D678C6">
        <w:trPr>
          <w:trHeight w:val="564"/>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Кворум</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Quorum</w:t>
            </w:r>
          </w:p>
        </w:tc>
      </w:tr>
      <w:tr w:rsidR="0050282A" w:rsidRPr="001C04EC" w:rsidTr="00D678C6">
        <w:trPr>
          <w:trHeight w:val="1550"/>
        </w:trPr>
        <w:tc>
          <w:tcPr>
            <w:tcW w:w="4927" w:type="dxa"/>
          </w:tcPr>
          <w:p w:rsidR="0050282A" w:rsidRPr="001C04EC" w:rsidRDefault="0050282A" w:rsidP="00844898">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w:t>
            </w:r>
            <w:r w:rsidRPr="003019C4">
              <w:rPr>
                <w:rFonts w:ascii="Times New Roman" w:hAnsi="Times New Roman"/>
                <w:color w:val="000000"/>
                <w:sz w:val="24"/>
                <w:szCs w:val="24"/>
              </w:rPr>
              <w:t>.</w:t>
            </w:r>
            <w:r w:rsidRPr="003019C4">
              <w:rPr>
                <w:rFonts w:ascii="Times New Roman" w:hAnsi="Times New Roman"/>
                <w:b/>
                <w:sz w:val="24"/>
                <w:szCs w:val="24"/>
              </w:rPr>
              <w:t xml:space="preserve"> </w:t>
            </w:r>
            <w:r w:rsidRPr="003019C4">
              <w:rPr>
                <w:rFonts w:ascii="Times New Roman" w:hAnsi="Times New Roman"/>
                <w:sz w:val="24"/>
                <w:szCs w:val="24"/>
              </w:rPr>
              <w:t>Общото събрание може да взема валидни решения, ако на него са надлежно представени</w:t>
            </w:r>
            <w:r w:rsidRPr="003019C4">
              <w:rPr>
                <w:rFonts w:ascii="Times New Roman" w:hAnsi="Times New Roman"/>
                <w:color w:val="000000"/>
                <w:sz w:val="24"/>
                <w:szCs w:val="24"/>
              </w:rPr>
              <w:t xml:space="preserve"> </w:t>
            </w:r>
            <w:r w:rsidR="00844898" w:rsidRPr="003019C4">
              <w:rPr>
                <w:rFonts w:ascii="Times New Roman" w:hAnsi="Times New Roman"/>
                <w:color w:val="000000"/>
                <w:sz w:val="24"/>
                <w:szCs w:val="24"/>
              </w:rPr>
              <w:t>най-малко</w:t>
            </w:r>
            <w:r w:rsidR="00C67138" w:rsidRPr="003019C4">
              <w:rPr>
                <w:rFonts w:ascii="Times New Roman" w:hAnsi="Times New Roman"/>
                <w:color w:val="000000"/>
                <w:sz w:val="24"/>
                <w:szCs w:val="24"/>
              </w:rPr>
              <w:t xml:space="preserve"> </w:t>
            </w:r>
            <w:r w:rsidR="00AE7D99" w:rsidRPr="003019C4">
              <w:rPr>
                <w:rFonts w:ascii="Times New Roman" w:hAnsi="Times New Roman"/>
                <w:color w:val="000000"/>
                <w:sz w:val="24"/>
                <w:szCs w:val="24"/>
              </w:rPr>
              <w:t>3/4</w:t>
            </w:r>
            <w:r w:rsidRPr="003019C4">
              <w:rPr>
                <w:rFonts w:ascii="Times New Roman" w:hAnsi="Times New Roman"/>
                <w:color w:val="000000"/>
                <w:sz w:val="24"/>
                <w:szCs w:val="24"/>
              </w:rPr>
              <w:t xml:space="preserve"> </w:t>
            </w:r>
            <w:r w:rsidR="00C7476C" w:rsidRPr="003019C4">
              <w:rPr>
                <w:rFonts w:ascii="Times New Roman" w:hAnsi="Times New Roman"/>
                <w:color w:val="000000"/>
                <w:sz w:val="24"/>
                <w:szCs w:val="24"/>
              </w:rPr>
              <w:t xml:space="preserve">плюс една </w:t>
            </w:r>
            <w:r w:rsidRPr="003019C4">
              <w:rPr>
                <w:rFonts w:ascii="Times New Roman" w:hAnsi="Times New Roman"/>
                <w:color w:val="000000"/>
                <w:sz w:val="24"/>
                <w:szCs w:val="24"/>
              </w:rPr>
              <w:t>от акциите с право на глас.</w:t>
            </w:r>
          </w:p>
        </w:tc>
        <w:tc>
          <w:tcPr>
            <w:tcW w:w="4928" w:type="dxa"/>
          </w:tcPr>
          <w:p w:rsidR="0050282A" w:rsidRPr="001C04EC" w:rsidRDefault="0050282A" w:rsidP="00AE7D99">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rPr>
              <w:t xml:space="preserve">1. </w:t>
            </w:r>
            <w:r w:rsidRPr="001C04EC">
              <w:rPr>
                <w:rFonts w:ascii="Times New Roman" w:hAnsi="Times New Roman"/>
                <w:sz w:val="24"/>
                <w:szCs w:val="24"/>
                <w:lang w:val="en-GB"/>
              </w:rPr>
              <w:t xml:space="preserve">The General Meeting shall be able to adopt valid resolutions, as long as </w:t>
            </w:r>
            <w:r w:rsidR="00AE7D99" w:rsidRPr="00AE7D99">
              <w:rPr>
                <w:rFonts w:ascii="Times New Roman" w:hAnsi="Times New Roman"/>
                <w:sz w:val="24"/>
                <w:szCs w:val="24"/>
                <w:lang w:val="en-GB"/>
              </w:rPr>
              <w:t xml:space="preserve">at </w:t>
            </w:r>
            <w:r w:rsidR="00AE7D99" w:rsidRPr="0025716A">
              <w:rPr>
                <w:rFonts w:ascii="Times New Roman" w:hAnsi="Times New Roman"/>
                <w:sz w:val="24"/>
                <w:szCs w:val="24"/>
                <w:lang w:val="en-GB"/>
              </w:rPr>
              <w:t>least 3/4</w:t>
            </w:r>
            <w:r w:rsidRPr="0025716A">
              <w:rPr>
                <w:rFonts w:ascii="Times New Roman" w:hAnsi="Times New Roman"/>
                <w:sz w:val="24"/>
                <w:szCs w:val="24"/>
                <w:lang w:val="en-GB"/>
              </w:rPr>
              <w:t xml:space="preserve"> </w:t>
            </w:r>
            <w:r w:rsidR="00C7476C" w:rsidRPr="0025716A">
              <w:rPr>
                <w:rFonts w:ascii="Times New Roman" w:hAnsi="Times New Roman"/>
                <w:sz w:val="24"/>
                <w:szCs w:val="24"/>
                <w:lang w:val="en-US"/>
              </w:rPr>
              <w:t xml:space="preserve">plus one </w:t>
            </w:r>
            <w:r w:rsidRPr="0025716A">
              <w:rPr>
                <w:rFonts w:ascii="Times New Roman" w:hAnsi="Times New Roman"/>
                <w:sz w:val="24"/>
                <w:szCs w:val="24"/>
                <w:lang w:val="en-GB"/>
              </w:rPr>
              <w:t>of the shares with a right to vote</w:t>
            </w:r>
            <w:r w:rsidRPr="001C04EC">
              <w:rPr>
                <w:rFonts w:ascii="Times New Roman" w:hAnsi="Times New Roman"/>
                <w:sz w:val="24"/>
                <w:szCs w:val="24"/>
                <w:lang w:val="en-GB"/>
              </w:rPr>
              <w:t xml:space="preserve"> are duly represented.</w:t>
            </w:r>
          </w:p>
        </w:tc>
      </w:tr>
      <w:tr w:rsidR="0050282A" w:rsidRPr="001C04EC" w:rsidTr="00D678C6">
        <w:trPr>
          <w:trHeight w:val="254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2</w:t>
            </w:r>
            <w:r w:rsidRPr="00AE7D99">
              <w:rPr>
                <w:rFonts w:ascii="Times New Roman" w:hAnsi="Times New Roman"/>
                <w:color w:val="000000"/>
                <w:sz w:val="24"/>
                <w:szCs w:val="24"/>
              </w:rPr>
              <w:t>.</w:t>
            </w:r>
            <w:r w:rsidRPr="001C04EC">
              <w:rPr>
                <w:rFonts w:ascii="Times New Roman" w:hAnsi="Times New Roman"/>
                <w:color w:val="000000"/>
                <w:sz w:val="24"/>
                <w:szCs w:val="24"/>
              </w:rPr>
              <w:t xml:space="preserve"> При липса на кворум се свиква ново заседание в срок не по-рано от 14 (четиринадесет) дни. Новото заседание се счита за законно, независимо от представените на него акции.</w:t>
            </w:r>
            <w:r w:rsidRPr="001C04EC">
              <w:rPr>
                <w:rFonts w:ascii="Times New Roman" w:hAnsi="Times New Roman"/>
                <w:sz w:val="24"/>
                <w:szCs w:val="24"/>
              </w:rPr>
              <w:t xml:space="preserve"> </w:t>
            </w:r>
            <w:r w:rsidRPr="001C04EC">
              <w:rPr>
                <w:rFonts w:ascii="Times New Roman" w:hAnsi="Times New Roman"/>
                <w:color w:val="000000"/>
                <w:sz w:val="24"/>
                <w:szCs w:val="24"/>
              </w:rPr>
              <w:t>Датата на новото заседание може да бъде посочена и в поканата за първото заседание.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Where quorum cannot be reached, a new session shall be convened, not earlier than 14 (fourteen) days thereafter. Such new session shall be deemed legitimate, irrespective of the number of represented shares. The date for the new session may be specified in the invitation for the first session.</w:t>
            </w:r>
          </w:p>
        </w:tc>
      </w:tr>
      <w:tr w:rsidR="0050282A" w:rsidRPr="001C04EC" w:rsidTr="00D678C6">
        <w:trPr>
          <w:trHeight w:val="573"/>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20</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20</w:t>
            </w:r>
          </w:p>
        </w:tc>
      </w:tr>
      <w:tr w:rsidR="0050282A" w:rsidRPr="001C04EC" w:rsidTr="00D678C6">
        <w:trPr>
          <w:trHeight w:val="567"/>
        </w:trPr>
        <w:tc>
          <w:tcPr>
            <w:tcW w:w="4927" w:type="dxa"/>
          </w:tcPr>
          <w:p w:rsidR="0050282A" w:rsidRPr="003019C4" w:rsidRDefault="0050282A" w:rsidP="001C04EC">
            <w:pPr>
              <w:spacing w:after="0" w:line="288" w:lineRule="auto"/>
              <w:jc w:val="center"/>
              <w:rPr>
                <w:rFonts w:ascii="Times New Roman" w:hAnsi="Times New Roman"/>
                <w:b/>
                <w:sz w:val="24"/>
                <w:szCs w:val="24"/>
                <w:lang w:bidi="bg-BG"/>
              </w:rPr>
            </w:pPr>
            <w:r w:rsidRPr="003019C4">
              <w:rPr>
                <w:rFonts w:ascii="Times New Roman" w:hAnsi="Times New Roman"/>
                <w:b/>
                <w:color w:val="000000"/>
                <w:sz w:val="24"/>
                <w:szCs w:val="24"/>
              </w:rPr>
              <w:t>Решения и мнозинства</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Resolutions and majorities</w:t>
            </w:r>
          </w:p>
        </w:tc>
      </w:tr>
      <w:tr w:rsidR="0050282A" w:rsidRPr="001C04EC" w:rsidTr="006F50FF">
        <w:trPr>
          <w:trHeight w:val="1559"/>
        </w:trPr>
        <w:tc>
          <w:tcPr>
            <w:tcW w:w="4927" w:type="dxa"/>
          </w:tcPr>
          <w:p w:rsidR="0050282A" w:rsidRPr="003019C4" w:rsidRDefault="0050282A" w:rsidP="006E5956">
            <w:pPr>
              <w:spacing w:after="0" w:line="288" w:lineRule="auto"/>
              <w:jc w:val="both"/>
              <w:rPr>
                <w:rFonts w:ascii="Times New Roman" w:hAnsi="Times New Roman"/>
                <w:b/>
                <w:sz w:val="24"/>
                <w:szCs w:val="24"/>
                <w:lang w:bidi="bg-BG"/>
              </w:rPr>
            </w:pPr>
            <w:r w:rsidRPr="003019C4">
              <w:rPr>
                <w:rFonts w:ascii="Times New Roman" w:hAnsi="Times New Roman"/>
                <w:sz w:val="24"/>
                <w:szCs w:val="24"/>
              </w:rPr>
              <w:t>Всички решения на Общото събрание, се взимат с мнозинство от</w:t>
            </w:r>
            <w:r w:rsidR="00AE7D99" w:rsidRPr="003019C4">
              <w:rPr>
                <w:rFonts w:ascii="Times New Roman" w:hAnsi="Times New Roman"/>
                <w:sz w:val="24"/>
                <w:szCs w:val="24"/>
              </w:rPr>
              <w:t xml:space="preserve"> </w:t>
            </w:r>
            <w:r w:rsidR="006E5956" w:rsidRPr="003019C4">
              <w:rPr>
                <w:rFonts w:ascii="Times New Roman" w:hAnsi="Times New Roman"/>
                <w:sz w:val="24"/>
                <w:szCs w:val="24"/>
              </w:rPr>
              <w:t>3/4 плюс една</w:t>
            </w:r>
            <w:r w:rsidR="00844898" w:rsidRPr="003019C4">
              <w:rPr>
                <w:rFonts w:ascii="Times New Roman" w:hAnsi="Times New Roman"/>
                <w:sz w:val="24"/>
                <w:szCs w:val="24"/>
              </w:rPr>
              <w:t xml:space="preserve"> от</w:t>
            </w:r>
            <w:r w:rsidR="001470A2" w:rsidRPr="003019C4">
              <w:rPr>
                <w:rFonts w:ascii="Times New Roman" w:hAnsi="Times New Roman"/>
                <w:sz w:val="24"/>
                <w:szCs w:val="24"/>
                <w:lang w:val="en-US"/>
              </w:rPr>
              <w:t xml:space="preserve"> </w:t>
            </w:r>
            <w:r w:rsidRPr="003019C4">
              <w:rPr>
                <w:rFonts w:ascii="Times New Roman" w:hAnsi="Times New Roman"/>
                <w:sz w:val="24"/>
                <w:szCs w:val="24"/>
              </w:rPr>
              <w:t>представените акции</w:t>
            </w:r>
            <w:r w:rsidR="00844898" w:rsidRPr="003019C4">
              <w:rPr>
                <w:rFonts w:ascii="Times New Roman" w:hAnsi="Times New Roman"/>
                <w:sz w:val="24"/>
                <w:szCs w:val="24"/>
              </w:rPr>
              <w:t>, освен ако закон</w:t>
            </w:r>
            <w:r w:rsidR="006739DB" w:rsidRPr="003019C4">
              <w:rPr>
                <w:rFonts w:ascii="Times New Roman" w:hAnsi="Times New Roman"/>
                <w:sz w:val="24"/>
                <w:szCs w:val="24"/>
              </w:rPr>
              <w:t>ът</w:t>
            </w:r>
            <w:r w:rsidR="00844898" w:rsidRPr="003019C4">
              <w:rPr>
                <w:rFonts w:ascii="Times New Roman" w:hAnsi="Times New Roman"/>
                <w:sz w:val="24"/>
                <w:szCs w:val="24"/>
              </w:rPr>
              <w:t xml:space="preserve"> или Уставът изискват по-високо мнозинство</w:t>
            </w:r>
            <w:r w:rsidRPr="003019C4">
              <w:rPr>
                <w:rFonts w:ascii="Times New Roman" w:hAnsi="Times New Roman"/>
                <w:sz w:val="24"/>
                <w:szCs w:val="24"/>
              </w:rPr>
              <w:t>.</w:t>
            </w:r>
          </w:p>
        </w:tc>
        <w:tc>
          <w:tcPr>
            <w:tcW w:w="4928" w:type="dxa"/>
          </w:tcPr>
          <w:p w:rsidR="0050282A" w:rsidRPr="006739DB" w:rsidRDefault="00844898" w:rsidP="007A585D">
            <w:pPr>
              <w:spacing w:after="0" w:line="288" w:lineRule="auto"/>
              <w:jc w:val="both"/>
              <w:rPr>
                <w:rFonts w:ascii="Times New Roman" w:hAnsi="Times New Roman"/>
                <w:b/>
                <w:sz w:val="24"/>
                <w:szCs w:val="24"/>
                <w:lang w:val="en-GB" w:bidi="en-US"/>
              </w:rPr>
            </w:pPr>
            <w:r w:rsidRPr="006739DB">
              <w:rPr>
                <w:rFonts w:ascii="Times New Roman" w:hAnsi="Times New Roman"/>
                <w:sz w:val="24"/>
                <w:szCs w:val="24"/>
                <w:lang w:val="en-US"/>
              </w:rPr>
              <w:t>A</w:t>
            </w:r>
            <w:proofErr w:type="spellStart"/>
            <w:r w:rsidR="0050282A" w:rsidRPr="006739DB">
              <w:rPr>
                <w:rFonts w:ascii="Times New Roman" w:hAnsi="Times New Roman"/>
                <w:sz w:val="24"/>
                <w:szCs w:val="24"/>
                <w:lang w:val="en-GB"/>
              </w:rPr>
              <w:t>ll</w:t>
            </w:r>
            <w:proofErr w:type="spellEnd"/>
            <w:r w:rsidR="0050282A" w:rsidRPr="006739DB">
              <w:rPr>
                <w:rFonts w:ascii="Times New Roman" w:hAnsi="Times New Roman"/>
                <w:sz w:val="24"/>
                <w:szCs w:val="24"/>
                <w:lang w:val="en-GB"/>
              </w:rPr>
              <w:t xml:space="preserve"> resolutions of the General Meeting shall be adopted by a majority of</w:t>
            </w:r>
            <w:r w:rsidR="00AE7D99" w:rsidRPr="006739DB">
              <w:rPr>
                <w:rFonts w:ascii="Times New Roman" w:hAnsi="Times New Roman"/>
                <w:sz w:val="24"/>
                <w:szCs w:val="24"/>
                <w:lang w:val="en-US"/>
              </w:rPr>
              <w:t xml:space="preserve"> </w:t>
            </w:r>
            <w:r w:rsidR="007A585D">
              <w:rPr>
                <w:rFonts w:ascii="Times New Roman" w:hAnsi="Times New Roman"/>
                <w:sz w:val="24"/>
                <w:szCs w:val="24"/>
                <w:lang w:val="en-US"/>
              </w:rPr>
              <w:t>3/4 plus one</w:t>
            </w:r>
            <w:r w:rsidR="00AE7D99" w:rsidRPr="006739DB">
              <w:rPr>
                <w:rFonts w:ascii="Times New Roman" w:hAnsi="Times New Roman"/>
                <w:sz w:val="24"/>
                <w:szCs w:val="24"/>
                <w:lang w:val="en-US"/>
              </w:rPr>
              <w:t xml:space="preserve"> of</w:t>
            </w:r>
            <w:r w:rsidR="0050282A" w:rsidRPr="006739DB">
              <w:rPr>
                <w:rFonts w:ascii="Times New Roman" w:hAnsi="Times New Roman"/>
                <w:sz w:val="24"/>
                <w:szCs w:val="24"/>
                <w:lang w:val="en-GB"/>
              </w:rPr>
              <w:t xml:space="preserve"> the represented shares</w:t>
            </w:r>
            <w:r w:rsidRPr="006739DB">
              <w:rPr>
                <w:rFonts w:ascii="Times New Roman" w:hAnsi="Times New Roman"/>
                <w:sz w:val="24"/>
                <w:szCs w:val="24"/>
                <w:lang w:val="en-GB"/>
              </w:rPr>
              <w:t>, unless the law or these Articles require higher majority</w:t>
            </w:r>
            <w:r w:rsidR="0050282A" w:rsidRPr="006739DB">
              <w:rPr>
                <w:rFonts w:ascii="Times New Roman" w:hAnsi="Times New Roman"/>
                <w:sz w:val="24"/>
                <w:szCs w:val="24"/>
                <w:lang w:val="en-GB"/>
              </w:rPr>
              <w:t>.</w:t>
            </w:r>
          </w:p>
        </w:tc>
      </w:tr>
      <w:tr w:rsidR="0050282A" w:rsidRPr="001C04EC" w:rsidTr="00D678C6">
        <w:trPr>
          <w:trHeight w:val="56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21</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21</w:t>
            </w:r>
          </w:p>
        </w:tc>
      </w:tr>
      <w:tr w:rsidR="0050282A" w:rsidRPr="001C04EC" w:rsidTr="00D678C6">
        <w:trPr>
          <w:trHeight w:val="57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Влизане в сила на решенията</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Resolutions’ entry into force</w:t>
            </w:r>
          </w:p>
        </w:tc>
      </w:tr>
      <w:tr w:rsidR="0050282A" w:rsidRPr="001C04EC" w:rsidTr="00D678C6">
        <w:trPr>
          <w:trHeight w:val="228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Решенията на Общото събрание влизат в сила незабавно, освен ако действието им не бъде отложено от Общото събрание или когато според закона влизането им в сила настъпва от вписването им в Търговския регистър.</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The resolutions of the General Meeting shall enter into force immediately, except where their application is delayed by the General Meeting or where their entry into force is legally postponed until the registration of such resolutions with the Commercial register.</w:t>
            </w:r>
          </w:p>
        </w:tc>
      </w:tr>
      <w:tr w:rsidR="0050282A" w:rsidRPr="001C04EC" w:rsidTr="00D678C6">
        <w:trPr>
          <w:trHeight w:val="55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 xml:space="preserve">Член </w:t>
            </w:r>
            <w:r w:rsidRPr="001C04EC">
              <w:rPr>
                <w:rFonts w:ascii="Times New Roman" w:hAnsi="Times New Roman"/>
                <w:b/>
                <w:sz w:val="24"/>
                <w:szCs w:val="24"/>
                <w:lang w:val="en-US"/>
              </w:rPr>
              <w:t>22</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22</w:t>
            </w:r>
          </w:p>
        </w:tc>
      </w:tr>
      <w:tr w:rsidR="0050282A" w:rsidRPr="001C04EC" w:rsidTr="00D678C6">
        <w:trPr>
          <w:trHeight w:val="564"/>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Конфликт на интереси</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Conflict of interests</w:t>
            </w:r>
          </w:p>
        </w:tc>
      </w:tr>
      <w:tr w:rsidR="0050282A" w:rsidRPr="001C04EC" w:rsidTr="00D678C6">
        <w:trPr>
          <w:trHeight w:val="1125"/>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lastRenderedPageBreak/>
              <w:t>Акционер или негов представител не може да участва в гласуването, ако то се касае за: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A shareholder or a representative thereof shall not take part in voting, where such voting is related to:</w:t>
            </w:r>
          </w:p>
        </w:tc>
      </w:tr>
      <w:tr w:rsidR="0050282A" w:rsidRPr="001C04EC" w:rsidTr="00D678C6">
        <w:trPr>
          <w:trHeight w:val="87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AE7D99">
              <w:rPr>
                <w:rFonts w:ascii="Times New Roman" w:hAnsi="Times New Roman"/>
                <w:sz w:val="24"/>
                <w:szCs w:val="24"/>
              </w:rPr>
              <w:t>(</w:t>
            </w:r>
            <w:r w:rsidRPr="001C04EC">
              <w:rPr>
                <w:rFonts w:ascii="Times New Roman" w:hAnsi="Times New Roman"/>
                <w:sz w:val="24"/>
                <w:szCs w:val="24"/>
                <w:lang w:val="en-US"/>
              </w:rPr>
              <w:t>a</w:t>
            </w:r>
            <w:r w:rsidRPr="00AE7D99">
              <w:rPr>
                <w:rFonts w:ascii="Times New Roman" w:hAnsi="Times New Roman"/>
                <w:sz w:val="24"/>
                <w:szCs w:val="24"/>
              </w:rPr>
              <w:t xml:space="preserve">) </w:t>
            </w:r>
            <w:r w:rsidRPr="001C04EC">
              <w:rPr>
                <w:rFonts w:ascii="Times New Roman" w:hAnsi="Times New Roman"/>
                <w:sz w:val="24"/>
                <w:szCs w:val="24"/>
              </w:rPr>
              <w:t>предявяване на искове срещу такъв акционер; или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(a) bringing suits against such a shareholder; or</w:t>
            </w:r>
          </w:p>
        </w:tc>
      </w:tr>
      <w:tr w:rsidR="0050282A" w:rsidRPr="001C04EC" w:rsidTr="00D678C6">
        <w:trPr>
          <w:trHeight w:val="126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(б) предприемане на действия или отказ от действия за реализиране на отговорността на такъв акционер към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(b) action or failure to act to realize the liability of such shareholder to the Company.</w:t>
            </w:r>
          </w:p>
        </w:tc>
      </w:tr>
      <w:tr w:rsidR="0050282A" w:rsidRPr="001C04EC" w:rsidTr="00D678C6">
        <w:trPr>
          <w:trHeight w:val="56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23</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23</w:t>
            </w:r>
          </w:p>
        </w:tc>
      </w:tr>
      <w:tr w:rsidR="0050282A" w:rsidRPr="001C04EC" w:rsidTr="00D678C6">
        <w:trPr>
          <w:trHeight w:val="583"/>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Протоколи</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Minutes</w:t>
            </w:r>
          </w:p>
        </w:tc>
      </w:tr>
      <w:tr w:rsidR="0050282A" w:rsidRPr="001C04EC" w:rsidTr="00D678C6">
        <w:trPr>
          <w:trHeight w:val="2264"/>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1. За всяко заседание на Общото събрание се води протокол в </w:t>
            </w:r>
            <w:r w:rsidRPr="001C04EC">
              <w:rPr>
                <w:rFonts w:ascii="Times New Roman" w:hAnsi="Times New Roman"/>
                <w:sz w:val="24"/>
                <w:szCs w:val="24"/>
              </w:rPr>
              <w:t>съответствие с изискванията на действащото законодателство</w:t>
            </w:r>
            <w:r w:rsidRPr="001C04EC">
              <w:rPr>
                <w:rFonts w:ascii="Times New Roman" w:hAnsi="Times New Roman"/>
                <w:color w:val="000000"/>
                <w:sz w:val="24"/>
                <w:szCs w:val="24"/>
              </w:rPr>
              <w:t>. Протоколът се подписва от председателя и секретаря на заседанието и от преброителя(ите) на гласовете.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Minutes shall be recorded for each session of the General Meeting in accordance with the requirements of the legislation in force. The minutes shall be signed by the Chairman and the secretary of the session, and by the teller(s).</w:t>
            </w:r>
          </w:p>
        </w:tc>
      </w:tr>
      <w:tr w:rsidR="0050282A" w:rsidRPr="001C04EC" w:rsidTr="00E416B7">
        <w:trPr>
          <w:trHeight w:val="1703"/>
        </w:trPr>
        <w:tc>
          <w:tcPr>
            <w:tcW w:w="4927" w:type="dxa"/>
          </w:tcPr>
          <w:p w:rsidR="0050282A" w:rsidRPr="002708CA" w:rsidRDefault="0050282A" w:rsidP="001C04EC">
            <w:pPr>
              <w:spacing w:after="0" w:line="288" w:lineRule="auto"/>
              <w:jc w:val="both"/>
              <w:rPr>
                <w:rFonts w:ascii="Times New Roman" w:hAnsi="Times New Roman"/>
                <w:b/>
                <w:sz w:val="24"/>
                <w:szCs w:val="24"/>
                <w:lang w:val="en-US" w:bidi="bg-BG"/>
              </w:rPr>
            </w:pPr>
            <w:r w:rsidRPr="001C04EC">
              <w:rPr>
                <w:rFonts w:ascii="Times New Roman" w:hAnsi="Times New Roman"/>
                <w:sz w:val="24"/>
                <w:szCs w:val="24"/>
              </w:rPr>
              <w:t>2. Протоколите и документите, свързани със заседанията на Общото събрание, се съхраняват в специална книга и се пазят най-малко 5 (пет) години.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minutes and the documents relating to the General Meeting sessions shall be held in a special book and kept for at least 5 (five) years.</w:t>
            </w:r>
          </w:p>
        </w:tc>
      </w:tr>
      <w:tr w:rsidR="0050282A" w:rsidRPr="001C04EC" w:rsidTr="003C2A2D">
        <w:trPr>
          <w:trHeight w:val="900"/>
        </w:trPr>
        <w:tc>
          <w:tcPr>
            <w:tcW w:w="4927" w:type="dxa"/>
          </w:tcPr>
          <w:p w:rsidR="0050282A" w:rsidRPr="001C04EC" w:rsidRDefault="0050282A" w:rsidP="001C04EC">
            <w:pPr>
              <w:keepLines/>
              <w:spacing w:after="0" w:line="288" w:lineRule="auto"/>
              <w:jc w:val="center"/>
              <w:rPr>
                <w:rFonts w:ascii="Times New Roman" w:hAnsi="Times New Roman"/>
                <w:b/>
                <w:caps/>
                <w:sz w:val="24"/>
                <w:szCs w:val="24"/>
                <w:lang w:val="en-US"/>
              </w:rPr>
            </w:pPr>
            <w:r w:rsidRPr="001C04EC">
              <w:rPr>
                <w:rFonts w:ascii="Times New Roman" w:hAnsi="Times New Roman"/>
                <w:b/>
                <w:caps/>
                <w:sz w:val="24"/>
                <w:szCs w:val="24"/>
              </w:rPr>
              <w:t>ПОДРаздел 2</w:t>
            </w:r>
          </w:p>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СЪВЕТ НА ДИРЕКТОРИТЕ</w:t>
            </w:r>
          </w:p>
        </w:tc>
        <w:tc>
          <w:tcPr>
            <w:tcW w:w="4928" w:type="dxa"/>
          </w:tcPr>
          <w:p w:rsidR="0050282A" w:rsidRPr="001C04EC" w:rsidRDefault="0050282A" w:rsidP="001C04EC">
            <w:pPr>
              <w:keepLines/>
              <w:spacing w:after="0" w:line="288" w:lineRule="auto"/>
              <w:jc w:val="center"/>
              <w:rPr>
                <w:rFonts w:ascii="Times New Roman" w:hAnsi="Times New Roman"/>
                <w:b/>
                <w:sz w:val="24"/>
                <w:szCs w:val="24"/>
                <w:lang w:val="en-GB"/>
              </w:rPr>
            </w:pPr>
            <w:r w:rsidRPr="001C04EC">
              <w:rPr>
                <w:rFonts w:ascii="Times New Roman" w:hAnsi="Times New Roman"/>
                <w:b/>
                <w:sz w:val="24"/>
                <w:szCs w:val="24"/>
                <w:lang w:val="en-GB"/>
              </w:rPr>
              <w:t>SUB-SECTION 2</w:t>
            </w:r>
          </w:p>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BOARD OF DIRECTORS</w:t>
            </w:r>
          </w:p>
        </w:tc>
      </w:tr>
      <w:tr w:rsidR="0050282A" w:rsidRPr="001C04EC" w:rsidTr="00D678C6">
        <w:trPr>
          <w:trHeight w:val="65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 xml:space="preserve">Член </w:t>
            </w:r>
            <w:r w:rsidRPr="001C04EC">
              <w:rPr>
                <w:rFonts w:ascii="Times New Roman" w:hAnsi="Times New Roman"/>
                <w:b/>
                <w:sz w:val="24"/>
                <w:szCs w:val="24"/>
                <w:lang w:val="en-US"/>
              </w:rPr>
              <w:t>24</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24</w:t>
            </w:r>
          </w:p>
        </w:tc>
      </w:tr>
      <w:tr w:rsidR="0050282A" w:rsidRPr="001C04EC" w:rsidTr="00D678C6">
        <w:trPr>
          <w:trHeight w:val="56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Състав и функции</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Composition and functions</w:t>
            </w:r>
          </w:p>
        </w:tc>
      </w:tr>
      <w:tr w:rsidR="0050282A" w:rsidRPr="001C04EC" w:rsidTr="00D678C6">
        <w:trPr>
          <w:trHeight w:val="1288"/>
        </w:trPr>
        <w:tc>
          <w:tcPr>
            <w:tcW w:w="4927" w:type="dxa"/>
          </w:tcPr>
          <w:p w:rsidR="0050282A" w:rsidRPr="001C04EC" w:rsidRDefault="0050282A" w:rsidP="0040041F">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1. Дружеството се управлява и представлява от Съвет на директорите в състав от </w:t>
            </w:r>
            <w:r w:rsidRPr="00AE7D99">
              <w:rPr>
                <w:rFonts w:ascii="Times New Roman" w:hAnsi="Times New Roman"/>
                <w:color w:val="000000"/>
                <w:sz w:val="24"/>
                <w:szCs w:val="24"/>
              </w:rPr>
              <w:t xml:space="preserve">3 </w:t>
            </w:r>
            <w:r w:rsidRPr="001C04EC">
              <w:rPr>
                <w:rFonts w:ascii="Times New Roman" w:hAnsi="Times New Roman"/>
                <w:color w:val="000000"/>
                <w:sz w:val="24"/>
                <w:szCs w:val="24"/>
              </w:rPr>
              <w:t xml:space="preserve">(трима) до </w:t>
            </w:r>
            <w:r w:rsidR="0040041F">
              <w:rPr>
                <w:rFonts w:ascii="Times New Roman" w:hAnsi="Times New Roman"/>
                <w:color w:val="000000"/>
                <w:sz w:val="24"/>
                <w:szCs w:val="24"/>
                <w:lang w:val="en-US"/>
              </w:rPr>
              <w:t>7</w:t>
            </w:r>
            <w:r w:rsidRPr="001C04EC">
              <w:rPr>
                <w:rFonts w:ascii="Times New Roman" w:hAnsi="Times New Roman"/>
                <w:color w:val="000000"/>
                <w:sz w:val="24"/>
                <w:szCs w:val="24"/>
              </w:rPr>
              <w:t xml:space="preserve"> (</w:t>
            </w:r>
            <w:r w:rsidR="0040041F">
              <w:rPr>
                <w:rFonts w:ascii="Times New Roman" w:hAnsi="Times New Roman"/>
                <w:color w:val="000000"/>
                <w:sz w:val="24"/>
                <w:szCs w:val="24"/>
              </w:rPr>
              <w:t>седем</w:t>
            </w:r>
            <w:r w:rsidRPr="001C04EC">
              <w:rPr>
                <w:rFonts w:ascii="Times New Roman" w:hAnsi="Times New Roman"/>
                <w:color w:val="000000"/>
                <w:sz w:val="24"/>
                <w:szCs w:val="24"/>
              </w:rPr>
              <w:t>) членове.</w:t>
            </w:r>
          </w:p>
        </w:tc>
        <w:tc>
          <w:tcPr>
            <w:tcW w:w="4928" w:type="dxa"/>
          </w:tcPr>
          <w:p w:rsidR="0050282A" w:rsidRPr="001C04EC" w:rsidRDefault="0050282A" w:rsidP="0040041F">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1. The Company shall be managed and represented by a Board of Directors, consisting of </w:t>
            </w:r>
            <w:r w:rsidRPr="001C04EC">
              <w:rPr>
                <w:rFonts w:ascii="Times New Roman" w:hAnsi="Times New Roman"/>
                <w:sz w:val="24"/>
                <w:szCs w:val="24"/>
                <w:lang w:val="en-US"/>
              </w:rPr>
              <w:t>between 3 (three) and</w:t>
            </w:r>
            <w:r w:rsidRPr="001C04EC">
              <w:rPr>
                <w:rFonts w:ascii="Times New Roman" w:hAnsi="Times New Roman"/>
                <w:sz w:val="24"/>
                <w:szCs w:val="24"/>
                <w:lang w:val="en-GB"/>
              </w:rPr>
              <w:t xml:space="preserve"> </w:t>
            </w:r>
            <w:r w:rsidR="0040041F">
              <w:rPr>
                <w:rFonts w:ascii="Times New Roman" w:hAnsi="Times New Roman"/>
                <w:sz w:val="24"/>
                <w:szCs w:val="24"/>
              </w:rPr>
              <w:t xml:space="preserve">7 </w:t>
            </w:r>
            <w:r w:rsidRPr="001C04EC">
              <w:rPr>
                <w:rFonts w:ascii="Times New Roman" w:hAnsi="Times New Roman"/>
                <w:sz w:val="24"/>
                <w:szCs w:val="24"/>
                <w:lang w:val="en-GB"/>
              </w:rPr>
              <w:t>(</w:t>
            </w:r>
            <w:r w:rsidR="0040041F">
              <w:rPr>
                <w:rFonts w:ascii="Times New Roman" w:hAnsi="Times New Roman"/>
                <w:sz w:val="24"/>
                <w:szCs w:val="24"/>
                <w:lang w:val="en-GB"/>
              </w:rPr>
              <w:t>seven</w:t>
            </w:r>
            <w:r w:rsidRPr="001C04EC">
              <w:rPr>
                <w:rFonts w:ascii="Times New Roman" w:hAnsi="Times New Roman"/>
                <w:sz w:val="24"/>
                <w:szCs w:val="24"/>
                <w:lang w:val="en-GB"/>
              </w:rPr>
              <w:t>) members.</w:t>
            </w:r>
          </w:p>
        </w:tc>
      </w:tr>
      <w:tr w:rsidR="0050282A" w:rsidRPr="001C04EC" w:rsidTr="00D678C6">
        <w:trPr>
          <w:trHeight w:val="2540"/>
        </w:trPr>
        <w:tc>
          <w:tcPr>
            <w:tcW w:w="4927" w:type="dxa"/>
          </w:tcPr>
          <w:p w:rsidR="0050282A" w:rsidRPr="001C04EC" w:rsidRDefault="0050282A" w:rsidP="000025ED">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2.</w:t>
            </w:r>
            <w:r w:rsidRPr="001C04EC">
              <w:rPr>
                <w:rFonts w:ascii="Times New Roman" w:hAnsi="Times New Roman"/>
                <w:sz w:val="24"/>
                <w:szCs w:val="24"/>
              </w:rPr>
              <w:t xml:space="preserve"> Членовете на Съвета на директорите се избират от Общото събрание за срок </w:t>
            </w:r>
            <w:r w:rsidR="000025ED">
              <w:rPr>
                <w:rFonts w:ascii="Times New Roman" w:hAnsi="Times New Roman"/>
                <w:sz w:val="24"/>
                <w:szCs w:val="24"/>
              </w:rPr>
              <w:t>от</w:t>
            </w:r>
            <w:r w:rsidRPr="001C04EC">
              <w:rPr>
                <w:rFonts w:ascii="Times New Roman" w:hAnsi="Times New Roman"/>
                <w:sz w:val="24"/>
                <w:szCs w:val="24"/>
              </w:rPr>
              <w:t xml:space="preserve"> </w:t>
            </w:r>
            <w:r w:rsidRPr="001C04EC">
              <w:rPr>
                <w:rFonts w:ascii="Times New Roman" w:hAnsi="Times New Roman"/>
                <w:iCs/>
                <w:sz w:val="24"/>
                <w:szCs w:val="24"/>
              </w:rPr>
              <w:t xml:space="preserve">5 </w:t>
            </w:r>
            <w:r w:rsidRPr="001C04EC">
              <w:rPr>
                <w:rFonts w:ascii="Times New Roman" w:hAnsi="Times New Roman"/>
                <w:sz w:val="24"/>
                <w:szCs w:val="24"/>
              </w:rPr>
              <w:t>(пет) години</w:t>
            </w:r>
            <w:r w:rsidR="000025ED">
              <w:rPr>
                <w:rFonts w:ascii="Times New Roman" w:hAnsi="Times New Roman"/>
                <w:sz w:val="24"/>
                <w:szCs w:val="24"/>
              </w:rPr>
              <w:t>, освен ако в решението на Общото събрание за избирането им не е определен по-кратък срок</w:t>
            </w:r>
            <w:r w:rsidR="000025ED" w:rsidRPr="00AE7D99">
              <w:rPr>
                <w:rFonts w:ascii="Times New Roman" w:hAnsi="Times New Roman"/>
                <w:sz w:val="24"/>
                <w:szCs w:val="24"/>
              </w:rPr>
              <w:t>.</w:t>
            </w:r>
            <w:r w:rsidRPr="001C04EC">
              <w:rPr>
                <w:rFonts w:ascii="Times New Roman" w:hAnsi="Times New Roman"/>
                <w:sz w:val="24"/>
                <w:szCs w:val="24"/>
              </w:rPr>
              <w:t xml:space="preserve"> </w:t>
            </w:r>
            <w:r w:rsidR="000025ED">
              <w:rPr>
                <w:rFonts w:ascii="Times New Roman" w:hAnsi="Times New Roman"/>
                <w:sz w:val="24"/>
                <w:szCs w:val="24"/>
              </w:rPr>
              <w:t>Ч</w:t>
            </w:r>
            <w:r w:rsidRPr="001C04EC">
              <w:rPr>
                <w:rFonts w:ascii="Times New Roman" w:hAnsi="Times New Roman"/>
                <w:sz w:val="24"/>
                <w:szCs w:val="24"/>
              </w:rPr>
              <w:t xml:space="preserve">леновете на първия Съвет на директорите </w:t>
            </w:r>
            <w:r w:rsidR="000025ED">
              <w:rPr>
                <w:rFonts w:ascii="Times New Roman" w:hAnsi="Times New Roman"/>
                <w:sz w:val="24"/>
                <w:szCs w:val="24"/>
              </w:rPr>
              <w:t>се избират</w:t>
            </w:r>
            <w:r w:rsidR="000025ED" w:rsidRPr="00AE7D99">
              <w:rPr>
                <w:rFonts w:ascii="Times New Roman" w:hAnsi="Times New Roman"/>
                <w:sz w:val="24"/>
                <w:szCs w:val="24"/>
              </w:rPr>
              <w:t xml:space="preserve"> </w:t>
            </w:r>
            <w:r w:rsidRPr="001C04EC">
              <w:rPr>
                <w:rFonts w:ascii="Times New Roman" w:hAnsi="Times New Roman"/>
                <w:sz w:val="24"/>
                <w:szCs w:val="24"/>
              </w:rPr>
              <w:t>за срок от 3 (три) години. Общото събрание може да заменя членовете на Съвета на директорите по всяко време</w:t>
            </w:r>
            <w:r w:rsidR="000025ED">
              <w:rPr>
                <w:rFonts w:ascii="Times New Roman" w:hAnsi="Times New Roman"/>
                <w:sz w:val="24"/>
                <w:szCs w:val="24"/>
              </w:rPr>
              <w:t xml:space="preserve"> и преди изтичане на мандата им</w:t>
            </w:r>
            <w:r w:rsidRPr="001C04EC">
              <w:rPr>
                <w:rFonts w:ascii="Times New Roman" w:hAnsi="Times New Roman"/>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members of the Board of Directors shall be elected by the General Meeting for a term of up to 5 (five) years</w:t>
            </w:r>
            <w:r w:rsidR="000025ED">
              <w:rPr>
                <w:rFonts w:ascii="Times New Roman" w:hAnsi="Times New Roman"/>
                <w:sz w:val="24"/>
                <w:szCs w:val="24"/>
              </w:rPr>
              <w:t xml:space="preserve">, </w:t>
            </w:r>
            <w:r w:rsidR="000025ED">
              <w:rPr>
                <w:rFonts w:ascii="Times New Roman" w:hAnsi="Times New Roman"/>
                <w:sz w:val="24"/>
                <w:szCs w:val="24"/>
                <w:lang w:val="en-US"/>
              </w:rPr>
              <w:t>unless in the decision of the General Meeting for their election is determined a shorter term of office</w:t>
            </w:r>
            <w:r w:rsidR="000025ED">
              <w:rPr>
                <w:rFonts w:ascii="Times New Roman" w:hAnsi="Times New Roman"/>
                <w:sz w:val="24"/>
                <w:szCs w:val="24"/>
              </w:rPr>
              <w:t>.</w:t>
            </w:r>
            <w:r w:rsidRPr="001C04EC">
              <w:rPr>
                <w:rFonts w:ascii="Times New Roman" w:hAnsi="Times New Roman"/>
                <w:sz w:val="24"/>
                <w:szCs w:val="24"/>
                <w:lang w:val="en-GB"/>
              </w:rPr>
              <w:t xml:space="preserve"> </w:t>
            </w:r>
            <w:r w:rsidR="000025ED">
              <w:rPr>
                <w:rFonts w:ascii="Times New Roman" w:hAnsi="Times New Roman"/>
                <w:sz w:val="24"/>
                <w:szCs w:val="24"/>
              </w:rPr>
              <w:t>Т</w:t>
            </w:r>
            <w:r w:rsidRPr="001C04EC">
              <w:rPr>
                <w:rFonts w:ascii="Times New Roman" w:hAnsi="Times New Roman"/>
                <w:sz w:val="24"/>
                <w:szCs w:val="24"/>
                <w:lang w:val="en-GB"/>
              </w:rPr>
              <w:t>he members of the first Board of Directors shall be elected for a term of 3 (three) years. The General Meeting may substitute the members of the Board of Directors at any time</w:t>
            </w:r>
            <w:r w:rsidR="000025ED">
              <w:rPr>
                <w:rFonts w:ascii="Times New Roman" w:hAnsi="Times New Roman"/>
                <w:sz w:val="24"/>
                <w:szCs w:val="24"/>
                <w:lang w:val="en-US"/>
              </w:rPr>
              <w:t xml:space="preserve"> before the expiration of their term of office</w:t>
            </w:r>
            <w:r w:rsidRPr="001C04EC">
              <w:rPr>
                <w:rFonts w:ascii="Times New Roman" w:hAnsi="Times New Roman"/>
                <w:sz w:val="24"/>
                <w:szCs w:val="24"/>
                <w:lang w:val="en-GB"/>
              </w:rPr>
              <w:t>.</w:t>
            </w:r>
          </w:p>
        </w:tc>
      </w:tr>
      <w:tr w:rsidR="0050282A" w:rsidRPr="001C04EC" w:rsidTr="00D678C6">
        <w:trPr>
          <w:trHeight w:val="988"/>
        </w:trPr>
        <w:tc>
          <w:tcPr>
            <w:tcW w:w="4927" w:type="dxa"/>
          </w:tcPr>
          <w:p w:rsidR="00B950E4" w:rsidRDefault="00B950E4" w:rsidP="001C04EC">
            <w:pPr>
              <w:spacing w:after="0" w:line="288" w:lineRule="auto"/>
              <w:jc w:val="both"/>
              <w:rPr>
                <w:rFonts w:ascii="Times New Roman" w:hAnsi="Times New Roman"/>
                <w:sz w:val="24"/>
                <w:szCs w:val="24"/>
                <w:lang w:val="en-US"/>
              </w:rPr>
            </w:pPr>
          </w:p>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3. Членовете на Съвета на директорите могат да бъдат преизбирани без ограничение.</w:t>
            </w:r>
          </w:p>
        </w:tc>
        <w:tc>
          <w:tcPr>
            <w:tcW w:w="4928" w:type="dxa"/>
          </w:tcPr>
          <w:p w:rsidR="00B950E4" w:rsidRDefault="00B950E4" w:rsidP="001C04EC">
            <w:pPr>
              <w:spacing w:after="0" w:line="288" w:lineRule="auto"/>
              <w:jc w:val="both"/>
              <w:rPr>
                <w:rFonts w:ascii="Times New Roman" w:hAnsi="Times New Roman"/>
                <w:sz w:val="24"/>
                <w:szCs w:val="24"/>
                <w:lang w:val="en-GB"/>
              </w:rPr>
            </w:pPr>
          </w:p>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members of the Board of Directors may be re-elected without limitation.</w:t>
            </w:r>
          </w:p>
        </w:tc>
      </w:tr>
      <w:tr w:rsidR="0050282A" w:rsidRPr="001C04EC" w:rsidTr="00D678C6">
        <w:trPr>
          <w:trHeight w:val="1569"/>
        </w:trPr>
        <w:tc>
          <w:tcPr>
            <w:tcW w:w="4927" w:type="dxa"/>
          </w:tcPr>
          <w:p w:rsidR="00B950E4" w:rsidRDefault="00B950E4" w:rsidP="000025ED">
            <w:pPr>
              <w:spacing w:after="0" w:line="288" w:lineRule="auto"/>
              <w:jc w:val="both"/>
              <w:rPr>
                <w:rFonts w:ascii="Times New Roman" w:hAnsi="Times New Roman"/>
                <w:sz w:val="24"/>
                <w:szCs w:val="24"/>
                <w:lang w:val="en-US"/>
              </w:rPr>
            </w:pPr>
          </w:p>
          <w:p w:rsidR="0050282A" w:rsidRPr="001C04EC" w:rsidRDefault="0050282A" w:rsidP="000025ED">
            <w:pPr>
              <w:spacing w:after="0" w:line="288" w:lineRule="auto"/>
              <w:jc w:val="both"/>
              <w:rPr>
                <w:rFonts w:ascii="Times New Roman" w:hAnsi="Times New Roman"/>
                <w:b/>
                <w:sz w:val="24"/>
                <w:szCs w:val="24"/>
                <w:lang w:bidi="bg-BG"/>
              </w:rPr>
            </w:pPr>
            <w:r w:rsidRPr="001C04EC">
              <w:rPr>
                <w:rFonts w:ascii="Times New Roman" w:hAnsi="Times New Roman"/>
                <w:sz w:val="24"/>
                <w:szCs w:val="24"/>
              </w:rPr>
              <w:t>4. Членовете на Съвета на директорите</w:t>
            </w:r>
            <w:r w:rsidR="000025ED" w:rsidRPr="00AE7D99">
              <w:rPr>
                <w:rFonts w:ascii="Times New Roman" w:hAnsi="Times New Roman"/>
                <w:sz w:val="24"/>
                <w:szCs w:val="24"/>
              </w:rPr>
              <w:t xml:space="preserve">, </w:t>
            </w:r>
            <w:r w:rsidR="000025ED">
              <w:rPr>
                <w:rFonts w:ascii="Times New Roman" w:hAnsi="Times New Roman"/>
                <w:sz w:val="24"/>
                <w:szCs w:val="24"/>
              </w:rPr>
              <w:t>чиито мандат е изтекъл,</w:t>
            </w:r>
            <w:r w:rsidRPr="001C04EC">
              <w:rPr>
                <w:rFonts w:ascii="Times New Roman" w:hAnsi="Times New Roman"/>
                <w:sz w:val="24"/>
                <w:szCs w:val="24"/>
              </w:rPr>
              <w:t xml:space="preserve"> заемат длъжността си до </w:t>
            </w:r>
            <w:r w:rsidR="000025ED">
              <w:rPr>
                <w:rFonts w:ascii="Times New Roman" w:hAnsi="Times New Roman"/>
                <w:sz w:val="24"/>
                <w:szCs w:val="24"/>
              </w:rPr>
              <w:t>следващото Общо събрание</w:t>
            </w:r>
            <w:r w:rsidRPr="001C04EC">
              <w:rPr>
                <w:rFonts w:ascii="Times New Roman" w:hAnsi="Times New Roman"/>
                <w:sz w:val="24"/>
                <w:szCs w:val="24"/>
              </w:rPr>
              <w:t>.</w:t>
            </w:r>
          </w:p>
        </w:tc>
        <w:tc>
          <w:tcPr>
            <w:tcW w:w="4928" w:type="dxa"/>
          </w:tcPr>
          <w:p w:rsidR="00B950E4" w:rsidRDefault="00B950E4" w:rsidP="000025ED">
            <w:pPr>
              <w:spacing w:after="0" w:line="288" w:lineRule="auto"/>
              <w:jc w:val="both"/>
              <w:rPr>
                <w:rFonts w:ascii="Times New Roman" w:hAnsi="Times New Roman"/>
                <w:sz w:val="24"/>
                <w:szCs w:val="24"/>
                <w:lang w:val="en-GB"/>
              </w:rPr>
            </w:pPr>
          </w:p>
          <w:p w:rsidR="0050282A" w:rsidRPr="001C04EC" w:rsidRDefault="0050282A" w:rsidP="000025ED">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4. The members of the Board of Directors</w:t>
            </w:r>
            <w:r w:rsidR="000025ED">
              <w:rPr>
                <w:rFonts w:ascii="Times New Roman" w:hAnsi="Times New Roman"/>
                <w:sz w:val="24"/>
                <w:szCs w:val="24"/>
              </w:rPr>
              <w:t xml:space="preserve"> </w:t>
            </w:r>
            <w:r w:rsidR="000025ED">
              <w:rPr>
                <w:rFonts w:ascii="Times New Roman" w:hAnsi="Times New Roman"/>
                <w:sz w:val="24"/>
                <w:szCs w:val="24"/>
                <w:lang w:val="en-US"/>
              </w:rPr>
              <w:t>whose mandate has expired</w:t>
            </w:r>
            <w:r w:rsidRPr="001C04EC">
              <w:rPr>
                <w:rFonts w:ascii="Times New Roman" w:hAnsi="Times New Roman"/>
                <w:sz w:val="24"/>
                <w:szCs w:val="24"/>
                <w:lang w:val="en-GB"/>
              </w:rPr>
              <w:t xml:space="preserve"> shall perform their duties until the </w:t>
            </w:r>
            <w:r w:rsidR="000025ED">
              <w:rPr>
                <w:rFonts w:ascii="Times New Roman" w:hAnsi="Times New Roman"/>
                <w:sz w:val="24"/>
                <w:szCs w:val="24"/>
                <w:lang w:val="en-US"/>
              </w:rPr>
              <w:t>next General Meeting</w:t>
            </w:r>
            <w:r w:rsidRPr="001C04EC">
              <w:rPr>
                <w:rFonts w:ascii="Times New Roman" w:hAnsi="Times New Roman"/>
                <w:sz w:val="24"/>
                <w:szCs w:val="24"/>
                <w:lang w:val="en-GB"/>
              </w:rPr>
              <w:t>.</w:t>
            </w:r>
          </w:p>
        </w:tc>
      </w:tr>
      <w:tr w:rsidR="0050282A" w:rsidRPr="001C04EC" w:rsidTr="00D678C6">
        <w:trPr>
          <w:trHeight w:val="395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5. Членове на Съвета на директорите могат да бъдат дееспособни физически и/или юридически лица. В случай че за член на Съвета на директорите е избрано юридическо лице, то определя представител, който да изпълнява задълженията му в Съвета на директорите. Юридическото лице е солидарно и неограничено отговорно заедно с останалите членове на Съвета на директорите за задълженията, произтичащи от действията на неговия представител.</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5. The Members of the Board of Directors shall be able natural persons and/or legal entities. Where a legal entity shall be appointed as a member of the Board of Directors, such legal entity shall designate a representative to perform its duties in the Board of Directors. The legal entity shall be jointly and unlimitedly liable with the other members of the Board of Directors for the obligations arising from the actions of its representative.</w:t>
            </w:r>
          </w:p>
        </w:tc>
      </w:tr>
      <w:tr w:rsidR="0050282A" w:rsidRPr="001C04EC" w:rsidTr="00D678C6">
        <w:trPr>
          <w:trHeight w:val="863"/>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6. Лице, предложено за член на Съвета на директорите, е длъжно преди избирането му да уведоми Общото събрание за участието си в търговски дружества като ограничено отговорен съдружник, за притежаването на повече от 25% (двадесет и пет процента) от капитала, както и за участието си в управлението на други дружества или кооперации. Когато някое от тези обстоятелства възникне, след като лицето е избрано за член на Съвета на директорите, то </w:t>
            </w:r>
            <w:r w:rsidRPr="001C04EC">
              <w:rPr>
                <w:rFonts w:ascii="Times New Roman" w:hAnsi="Times New Roman"/>
                <w:color w:val="000000"/>
                <w:sz w:val="24"/>
                <w:szCs w:val="24"/>
                <w:lang w:val="en-US"/>
              </w:rPr>
              <w:t>e</w:t>
            </w:r>
            <w:r w:rsidRPr="00AE7D99">
              <w:rPr>
                <w:rFonts w:ascii="Times New Roman" w:hAnsi="Times New Roman"/>
                <w:color w:val="000000"/>
                <w:sz w:val="24"/>
                <w:szCs w:val="24"/>
              </w:rPr>
              <w:t xml:space="preserve"> </w:t>
            </w:r>
            <w:r w:rsidRPr="001C04EC">
              <w:rPr>
                <w:rFonts w:ascii="Times New Roman" w:hAnsi="Times New Roman"/>
                <w:color w:val="000000"/>
                <w:sz w:val="24"/>
                <w:szCs w:val="24"/>
              </w:rPr>
              <w:t>длъжно незабавно да уведоми писмено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6. A person who is proposed to be a member of the Board of Directors shall, before being elected, disclose to the General Meeting any participation in any companies as a partner with limited liability, any interests of more than 25% (twenty-five per cent) of the share capital in other companies, as well as any participation in the management of other companies or co-operations. Where any of the abovementioned circumstances occurs after the person has been elected for a member of the Board of Directors, such a person shall immediately notify the General Meeting in writing.</w:t>
            </w:r>
          </w:p>
        </w:tc>
      </w:tr>
      <w:tr w:rsidR="0050282A" w:rsidRPr="001C04EC" w:rsidTr="00D678C6">
        <w:trPr>
          <w:trHeight w:val="2549"/>
        </w:trPr>
        <w:tc>
          <w:tcPr>
            <w:tcW w:w="4927" w:type="dxa"/>
          </w:tcPr>
          <w:p w:rsidR="00844898" w:rsidRDefault="00844898" w:rsidP="001C04EC">
            <w:pPr>
              <w:spacing w:after="0" w:line="288" w:lineRule="auto"/>
              <w:jc w:val="both"/>
              <w:rPr>
                <w:rFonts w:ascii="Times New Roman" w:hAnsi="Times New Roman"/>
                <w:color w:val="000000"/>
                <w:sz w:val="24"/>
                <w:szCs w:val="24"/>
                <w:lang w:val="en-US"/>
              </w:rPr>
            </w:pPr>
          </w:p>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7. Членовете на Съвета на директорите са длъжни да уведомят писмено Съвета на директорите, ако те или свързани с тях лица сключват с Дружеството договори, които излизат извън обичайната му дейност или съществено се отклоняват от пазарните условия.</w:t>
            </w:r>
          </w:p>
        </w:tc>
        <w:tc>
          <w:tcPr>
            <w:tcW w:w="4928" w:type="dxa"/>
          </w:tcPr>
          <w:p w:rsidR="00844898" w:rsidRDefault="00844898" w:rsidP="001C04EC">
            <w:pPr>
              <w:spacing w:after="0" w:line="288" w:lineRule="auto"/>
              <w:jc w:val="both"/>
              <w:rPr>
                <w:rFonts w:ascii="Times New Roman" w:hAnsi="Times New Roman"/>
                <w:sz w:val="24"/>
                <w:szCs w:val="24"/>
                <w:lang w:val="en-GB"/>
              </w:rPr>
            </w:pPr>
          </w:p>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7. The members of the Board of Directors shall notify the Board of Directors in writing, if they or related parties to them conclude agreements with the Company that are outside its usual activities, or deviate significantly from the market conditions.</w:t>
            </w:r>
          </w:p>
        </w:tc>
      </w:tr>
      <w:tr w:rsidR="0050282A" w:rsidRPr="001C04EC" w:rsidTr="00D678C6">
        <w:trPr>
          <w:trHeight w:val="557"/>
        </w:trPr>
        <w:tc>
          <w:tcPr>
            <w:tcW w:w="4927" w:type="dxa"/>
          </w:tcPr>
          <w:p w:rsidR="0050282A" w:rsidRPr="00D678C6" w:rsidRDefault="0050282A" w:rsidP="00D678C6">
            <w:pPr>
              <w:spacing w:after="0" w:line="288" w:lineRule="auto"/>
              <w:jc w:val="center"/>
              <w:rPr>
                <w:rFonts w:ascii="Times New Roman" w:hAnsi="Times New Roman"/>
                <w:b/>
                <w:color w:val="000000"/>
                <w:sz w:val="24"/>
                <w:szCs w:val="24"/>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25</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25</w:t>
            </w:r>
          </w:p>
        </w:tc>
      </w:tr>
      <w:tr w:rsidR="0050282A" w:rsidRPr="001C04EC" w:rsidTr="00D678C6">
        <w:trPr>
          <w:trHeight w:val="567"/>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Компетентност</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Competence</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Съветът на директорите</w:t>
            </w:r>
            <w:r w:rsidR="004541A0">
              <w:rPr>
                <w:rFonts w:ascii="Times New Roman" w:hAnsi="Times New Roman"/>
                <w:color w:val="000000"/>
                <w:sz w:val="24"/>
                <w:szCs w:val="24"/>
              </w:rPr>
              <w:t xml:space="preserve"> е законен орган на Дружеството, който</w:t>
            </w:r>
            <w:r w:rsidRPr="001C04EC">
              <w:rPr>
                <w:rFonts w:ascii="Times New Roman" w:hAnsi="Times New Roman"/>
                <w:color w:val="000000"/>
                <w:sz w:val="24"/>
                <w:szCs w:val="24"/>
              </w:rPr>
              <w:t xml:space="preserve"> осъществява оперативното управление на Дружеството</w:t>
            </w:r>
            <w:r w:rsidR="004541A0" w:rsidRPr="00AE7D99">
              <w:rPr>
                <w:rFonts w:ascii="Times New Roman" w:hAnsi="Times New Roman"/>
                <w:color w:val="000000"/>
                <w:sz w:val="24"/>
                <w:szCs w:val="24"/>
              </w:rPr>
              <w:t xml:space="preserve"> </w:t>
            </w:r>
            <w:r w:rsidR="004541A0">
              <w:rPr>
                <w:rFonts w:ascii="Times New Roman" w:hAnsi="Times New Roman"/>
                <w:color w:val="000000"/>
                <w:sz w:val="24"/>
                <w:szCs w:val="24"/>
              </w:rPr>
              <w:t>и го представлява</w:t>
            </w:r>
            <w:r w:rsidRPr="001C04EC">
              <w:rPr>
                <w:rFonts w:ascii="Times New Roman" w:hAnsi="Times New Roman"/>
                <w:color w:val="000000"/>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Board of Directors</w:t>
            </w:r>
            <w:r w:rsidR="004541A0">
              <w:rPr>
                <w:rFonts w:ascii="Times New Roman" w:hAnsi="Times New Roman"/>
                <w:sz w:val="24"/>
                <w:szCs w:val="24"/>
              </w:rPr>
              <w:t xml:space="preserve"> </w:t>
            </w:r>
            <w:r w:rsidR="004541A0">
              <w:rPr>
                <w:rFonts w:ascii="Times New Roman" w:hAnsi="Times New Roman"/>
                <w:sz w:val="24"/>
                <w:szCs w:val="24"/>
                <w:lang w:val="en-US"/>
              </w:rPr>
              <w:t>is a statutory body of the Company, which</w:t>
            </w:r>
            <w:r w:rsidRPr="001C04EC">
              <w:rPr>
                <w:rFonts w:ascii="Times New Roman" w:hAnsi="Times New Roman"/>
                <w:sz w:val="24"/>
                <w:szCs w:val="24"/>
                <w:lang w:val="en-GB"/>
              </w:rPr>
              <w:t xml:space="preserve"> shall be responsible for the operative management</w:t>
            </w:r>
            <w:r w:rsidR="004541A0">
              <w:rPr>
                <w:rFonts w:ascii="Times New Roman" w:hAnsi="Times New Roman"/>
                <w:sz w:val="24"/>
                <w:szCs w:val="24"/>
                <w:lang w:val="en-GB"/>
              </w:rPr>
              <w:t xml:space="preserve"> and for the representation</w:t>
            </w:r>
            <w:r w:rsidRPr="001C04EC">
              <w:rPr>
                <w:rFonts w:ascii="Times New Roman" w:hAnsi="Times New Roman"/>
                <w:sz w:val="24"/>
                <w:szCs w:val="24"/>
                <w:lang w:val="en-GB"/>
              </w:rPr>
              <w:t xml:space="preserve"> of the Company.</w:t>
            </w:r>
          </w:p>
        </w:tc>
      </w:tr>
      <w:tr w:rsidR="0050282A" w:rsidRPr="001C04EC" w:rsidTr="00D678C6">
        <w:trPr>
          <w:trHeight w:val="657"/>
        </w:trPr>
        <w:tc>
          <w:tcPr>
            <w:tcW w:w="4927" w:type="dxa"/>
          </w:tcPr>
          <w:p w:rsidR="00B950E4" w:rsidRDefault="00B950E4" w:rsidP="001C04EC">
            <w:pPr>
              <w:spacing w:after="0" w:line="288" w:lineRule="auto"/>
              <w:jc w:val="both"/>
              <w:rPr>
                <w:rFonts w:ascii="Times New Roman" w:hAnsi="Times New Roman"/>
                <w:color w:val="000000"/>
                <w:sz w:val="24"/>
                <w:szCs w:val="24"/>
                <w:lang w:val="en-US"/>
              </w:rPr>
            </w:pPr>
          </w:p>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2</w:t>
            </w:r>
            <w:r w:rsidRPr="001C04EC">
              <w:rPr>
                <w:rFonts w:ascii="Times New Roman" w:hAnsi="Times New Roman"/>
                <w:color w:val="000000"/>
                <w:sz w:val="24"/>
                <w:szCs w:val="24"/>
                <w:lang w:val="en-US"/>
              </w:rPr>
              <w:t>.</w:t>
            </w:r>
            <w:r w:rsidRPr="001C04EC">
              <w:rPr>
                <w:rFonts w:ascii="Times New Roman" w:hAnsi="Times New Roman"/>
                <w:color w:val="000000"/>
                <w:sz w:val="24"/>
                <w:szCs w:val="24"/>
              </w:rPr>
              <w:t xml:space="preserve"> Съветът на директорите:</w:t>
            </w:r>
          </w:p>
        </w:tc>
        <w:tc>
          <w:tcPr>
            <w:tcW w:w="4928" w:type="dxa"/>
          </w:tcPr>
          <w:p w:rsidR="00B950E4" w:rsidRDefault="00B950E4" w:rsidP="001C04EC">
            <w:pPr>
              <w:spacing w:after="0" w:line="288" w:lineRule="auto"/>
              <w:jc w:val="both"/>
              <w:rPr>
                <w:rFonts w:ascii="Times New Roman" w:hAnsi="Times New Roman"/>
                <w:sz w:val="24"/>
                <w:szCs w:val="24"/>
                <w:lang w:val="en-GB"/>
              </w:rPr>
            </w:pPr>
          </w:p>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Board of Directors shall:</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AE7D99">
              <w:rPr>
                <w:rFonts w:ascii="Times New Roman" w:hAnsi="Times New Roman"/>
                <w:color w:val="000000"/>
                <w:sz w:val="24"/>
                <w:szCs w:val="24"/>
              </w:rPr>
              <w:t>(</w:t>
            </w:r>
            <w:r w:rsidRPr="001C04EC">
              <w:rPr>
                <w:rFonts w:ascii="Times New Roman" w:hAnsi="Times New Roman"/>
                <w:color w:val="000000"/>
                <w:sz w:val="24"/>
                <w:szCs w:val="24"/>
                <w:lang w:val="en-US"/>
              </w:rPr>
              <w:t>a</w:t>
            </w:r>
            <w:r w:rsidRPr="00AE7D99">
              <w:rPr>
                <w:rFonts w:ascii="Times New Roman" w:hAnsi="Times New Roman"/>
                <w:color w:val="000000"/>
                <w:sz w:val="24"/>
                <w:szCs w:val="24"/>
              </w:rPr>
              <w:t>)</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организира изпълнението на решенията на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(a) </w:t>
            </w:r>
            <w:r w:rsidRPr="001C04EC">
              <w:rPr>
                <w:rFonts w:ascii="Times New Roman" w:hAnsi="Times New Roman"/>
                <w:sz w:val="24"/>
                <w:szCs w:val="24"/>
                <w:lang w:val="en-GB"/>
              </w:rPr>
              <w:tab/>
              <w:t>organise the execution of the resolutions of the General Meeting;</w:t>
            </w:r>
          </w:p>
        </w:tc>
      </w:tr>
      <w:tr w:rsidR="0050282A" w:rsidRPr="001C04EC" w:rsidTr="00D678C6">
        <w:trPr>
          <w:trHeight w:val="1232"/>
        </w:trPr>
        <w:tc>
          <w:tcPr>
            <w:tcW w:w="4927" w:type="dxa"/>
          </w:tcPr>
          <w:p w:rsidR="0050282A" w:rsidRPr="001C04EC" w:rsidRDefault="0050282A" w:rsidP="007A585D">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(б)</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приема планове</w:t>
            </w:r>
            <w:r w:rsidR="007A585D">
              <w:rPr>
                <w:rFonts w:ascii="Times New Roman" w:hAnsi="Times New Roman"/>
                <w:color w:val="000000"/>
                <w:sz w:val="24"/>
                <w:szCs w:val="24"/>
              </w:rPr>
              <w:t>,</w:t>
            </w:r>
            <w:r w:rsidRPr="001C04EC">
              <w:rPr>
                <w:rFonts w:ascii="Times New Roman" w:hAnsi="Times New Roman"/>
                <w:color w:val="000000"/>
                <w:sz w:val="24"/>
                <w:szCs w:val="24"/>
              </w:rPr>
              <w:t xml:space="preserve"> програми за дейността на Дружеството; </w:t>
            </w:r>
            <w:r w:rsidR="007A585D">
              <w:rPr>
                <w:rFonts w:ascii="Times New Roman" w:hAnsi="Times New Roman"/>
                <w:color w:val="000000"/>
                <w:sz w:val="24"/>
                <w:szCs w:val="24"/>
              </w:rPr>
              <w:t xml:space="preserve">приема бюджет и бизнеспланове; </w:t>
            </w:r>
            <w:r w:rsidRPr="001C04EC">
              <w:rPr>
                <w:rFonts w:ascii="Times New Roman" w:hAnsi="Times New Roman"/>
                <w:color w:val="000000"/>
                <w:sz w:val="24"/>
                <w:szCs w:val="24"/>
              </w:rPr>
              <w:t>приема правила за работата си;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(b) </w:t>
            </w:r>
            <w:r w:rsidRPr="001C04EC">
              <w:rPr>
                <w:rFonts w:ascii="Times New Roman" w:hAnsi="Times New Roman"/>
                <w:sz w:val="24"/>
                <w:szCs w:val="24"/>
                <w:lang w:val="en-GB"/>
              </w:rPr>
              <w:tab/>
              <w:t xml:space="preserve">adopt plans and programs for the activities of the Company; </w:t>
            </w:r>
            <w:r w:rsidR="007A585D">
              <w:rPr>
                <w:rFonts w:ascii="Times New Roman" w:hAnsi="Times New Roman"/>
                <w:sz w:val="24"/>
                <w:szCs w:val="24"/>
                <w:lang w:val="en-GB"/>
              </w:rPr>
              <w:t xml:space="preserve">adopt budget and business plans; </w:t>
            </w:r>
            <w:r w:rsidRPr="001C04EC">
              <w:rPr>
                <w:rFonts w:ascii="Times New Roman" w:hAnsi="Times New Roman"/>
                <w:sz w:val="24"/>
                <w:szCs w:val="24"/>
                <w:lang w:val="en-GB"/>
              </w:rPr>
              <w:t>adopt its internal rules of operation;</w:t>
            </w:r>
          </w:p>
        </w:tc>
      </w:tr>
      <w:tr w:rsidR="0050282A" w:rsidRPr="001C04EC" w:rsidTr="00D678C6">
        <w:trPr>
          <w:trHeight w:val="1278"/>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(в)</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решава придобиването и отчуждаването на недвижими имоти и вещни права върху недвижими имоти;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(c) </w:t>
            </w:r>
            <w:r w:rsidRPr="001C04EC">
              <w:rPr>
                <w:rFonts w:ascii="Times New Roman" w:hAnsi="Times New Roman"/>
                <w:sz w:val="24"/>
                <w:szCs w:val="24"/>
                <w:lang w:val="en-GB"/>
              </w:rPr>
              <w:tab/>
              <w:t>resolve on the acquisition and expropriation of real estate and property rights over real estate;</w:t>
            </w:r>
          </w:p>
        </w:tc>
      </w:tr>
      <w:tr w:rsidR="0050282A" w:rsidRPr="001C04EC" w:rsidTr="003C2A2D">
        <w:trPr>
          <w:trHeight w:val="90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(г)</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решава ползване на кредити или предоставяне на кредити на трети лица;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(d) </w:t>
            </w:r>
            <w:r w:rsidRPr="001C04EC">
              <w:rPr>
                <w:rFonts w:ascii="Times New Roman" w:hAnsi="Times New Roman"/>
                <w:sz w:val="24"/>
                <w:szCs w:val="24"/>
                <w:lang w:val="en-GB"/>
              </w:rPr>
              <w:tab/>
              <w:t>resolve on taking credit or granting loans to third parties;</w:t>
            </w:r>
          </w:p>
        </w:tc>
      </w:tr>
      <w:tr w:rsidR="0050282A" w:rsidRPr="001C04EC" w:rsidTr="00D678C6">
        <w:trPr>
          <w:trHeight w:val="1933"/>
        </w:trPr>
        <w:tc>
          <w:tcPr>
            <w:tcW w:w="4927" w:type="dxa"/>
          </w:tcPr>
          <w:p w:rsidR="0050282A" w:rsidRPr="001C04EC" w:rsidRDefault="0050282A" w:rsidP="00E955B3">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(д)</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 xml:space="preserve">решава разпореждането с активи, чиято обща стойност през текущата финансова година е </w:t>
            </w:r>
            <w:r w:rsidR="00E955B3" w:rsidRPr="00B950E4">
              <w:rPr>
                <w:rFonts w:ascii="Times New Roman" w:hAnsi="Times New Roman"/>
                <w:color w:val="000000"/>
                <w:sz w:val="24"/>
                <w:szCs w:val="24"/>
              </w:rPr>
              <w:t xml:space="preserve">над </w:t>
            </w:r>
            <w:r w:rsidRPr="001C04EC">
              <w:rPr>
                <w:rFonts w:ascii="Times New Roman" w:hAnsi="Times New Roman"/>
                <w:color w:val="000000"/>
                <w:sz w:val="24"/>
                <w:szCs w:val="24"/>
              </w:rPr>
              <w:t>половината от стойността на активите на Дружеството съгласно последния заверен годишен финансов отчет;</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(e) </w:t>
            </w:r>
            <w:r w:rsidRPr="001C04EC">
              <w:rPr>
                <w:rFonts w:ascii="Times New Roman" w:hAnsi="Times New Roman"/>
                <w:sz w:val="24"/>
                <w:szCs w:val="24"/>
                <w:lang w:val="en-GB"/>
              </w:rPr>
              <w:tab/>
              <w:t xml:space="preserve">resolve on the provision of assets, whose aggregate value, during the relevant calendar year, </w:t>
            </w:r>
            <w:r w:rsidRPr="00B950E4">
              <w:rPr>
                <w:rFonts w:ascii="Times New Roman" w:hAnsi="Times New Roman"/>
                <w:sz w:val="24"/>
                <w:szCs w:val="24"/>
                <w:lang w:val="en-GB"/>
              </w:rPr>
              <w:t>does not exceed</w:t>
            </w:r>
            <w:r w:rsidRPr="001C04EC">
              <w:rPr>
                <w:rFonts w:ascii="Times New Roman" w:hAnsi="Times New Roman"/>
                <w:sz w:val="24"/>
                <w:szCs w:val="24"/>
                <w:lang w:val="en-GB"/>
              </w:rPr>
              <w:t xml:space="preserve"> half of the assets value of the Company as accounted in the latest certified annual financial statement;</w:t>
            </w:r>
          </w:p>
        </w:tc>
      </w:tr>
      <w:tr w:rsidR="0050282A" w:rsidRPr="001C04EC" w:rsidTr="00D678C6">
        <w:trPr>
          <w:trHeight w:val="579"/>
        </w:trPr>
        <w:tc>
          <w:tcPr>
            <w:tcW w:w="4927" w:type="dxa"/>
          </w:tcPr>
          <w:p w:rsidR="0050282A" w:rsidRPr="001C04EC" w:rsidRDefault="0050282A" w:rsidP="00752281">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(е)</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решава поемането на задължения или предоставяне на обезпечения към едно лице или към свързани лица, чи</w:t>
            </w:r>
            <w:r w:rsidR="00752281">
              <w:rPr>
                <w:rFonts w:ascii="Times New Roman" w:hAnsi="Times New Roman"/>
                <w:color w:val="000000"/>
                <w:sz w:val="24"/>
                <w:szCs w:val="24"/>
              </w:rPr>
              <w:t>й</w:t>
            </w:r>
            <w:r w:rsidRPr="001C04EC">
              <w:rPr>
                <w:rFonts w:ascii="Times New Roman" w:hAnsi="Times New Roman"/>
                <w:color w:val="000000"/>
                <w:sz w:val="24"/>
                <w:szCs w:val="24"/>
              </w:rPr>
              <w:t xml:space="preserve">то размер през текущата година е </w:t>
            </w:r>
            <w:r w:rsidR="00E955B3" w:rsidRPr="00B950E4">
              <w:rPr>
                <w:rFonts w:ascii="Times New Roman" w:hAnsi="Times New Roman"/>
                <w:color w:val="000000"/>
                <w:sz w:val="24"/>
                <w:szCs w:val="24"/>
              </w:rPr>
              <w:t xml:space="preserve">над </w:t>
            </w:r>
            <w:r w:rsidRPr="00B950E4">
              <w:rPr>
                <w:rFonts w:ascii="Times New Roman" w:hAnsi="Times New Roman"/>
                <w:color w:val="000000"/>
                <w:sz w:val="24"/>
                <w:szCs w:val="24"/>
              </w:rPr>
              <w:t>п</w:t>
            </w:r>
            <w:r w:rsidRPr="001C04EC">
              <w:rPr>
                <w:rFonts w:ascii="Times New Roman" w:hAnsi="Times New Roman"/>
                <w:color w:val="000000"/>
                <w:sz w:val="24"/>
                <w:szCs w:val="24"/>
              </w:rPr>
              <w:t xml:space="preserve">оловината от стойността на активите на Дружеството съгласно последния заверен годишен </w:t>
            </w:r>
            <w:r w:rsidRPr="001C04EC">
              <w:rPr>
                <w:rFonts w:ascii="Times New Roman" w:hAnsi="Times New Roman"/>
                <w:color w:val="000000"/>
                <w:sz w:val="24"/>
                <w:szCs w:val="24"/>
              </w:rPr>
              <w:lastRenderedPageBreak/>
              <w:t>финансов отчет;</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lastRenderedPageBreak/>
              <w:t xml:space="preserve">(f) </w:t>
            </w:r>
            <w:r w:rsidRPr="001C04EC">
              <w:rPr>
                <w:rFonts w:ascii="Times New Roman" w:hAnsi="Times New Roman"/>
                <w:sz w:val="24"/>
                <w:szCs w:val="24"/>
                <w:lang w:val="en-GB"/>
              </w:rPr>
              <w:tab/>
              <w:t xml:space="preserve">resolve on taking up obligations towards or providing security to a single person or to related parties, whose value during the relevant financial year </w:t>
            </w:r>
            <w:r w:rsidRPr="00B950E4">
              <w:rPr>
                <w:rFonts w:ascii="Times New Roman" w:hAnsi="Times New Roman"/>
                <w:sz w:val="24"/>
                <w:szCs w:val="24"/>
                <w:lang w:val="en-GB"/>
              </w:rPr>
              <w:t>does not exceed</w:t>
            </w:r>
            <w:r w:rsidRPr="001C04EC">
              <w:rPr>
                <w:rFonts w:ascii="Times New Roman" w:hAnsi="Times New Roman"/>
                <w:sz w:val="24"/>
                <w:szCs w:val="24"/>
                <w:lang w:val="en-GB"/>
              </w:rPr>
              <w:t xml:space="preserve"> half of the assets value of the Company according to the last certified financial statements;</w:t>
            </w:r>
          </w:p>
        </w:tc>
      </w:tr>
      <w:tr w:rsidR="0050282A" w:rsidRPr="001C04EC" w:rsidTr="00D678C6">
        <w:trPr>
          <w:trHeight w:val="1255"/>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(ж)</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решава откриване и закриване на клонове и представителства в страната и в чужбина;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(g) </w:t>
            </w:r>
            <w:r w:rsidRPr="001C04EC">
              <w:rPr>
                <w:rFonts w:ascii="Times New Roman" w:hAnsi="Times New Roman"/>
                <w:sz w:val="24"/>
                <w:szCs w:val="24"/>
                <w:lang w:val="en-GB"/>
              </w:rPr>
              <w:tab/>
              <w:t>resolve on the establishment and closure of branches and representation offices in the country and abroad;</w:t>
            </w:r>
          </w:p>
        </w:tc>
      </w:tr>
      <w:tr w:rsidR="0050282A" w:rsidRPr="001C04EC" w:rsidTr="00D678C6">
        <w:trPr>
          <w:trHeight w:val="128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(з)</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sz w:val="24"/>
                <w:szCs w:val="24"/>
              </w:rPr>
              <w:t xml:space="preserve">взема решения по въпроси свързани с организационната структура и структурата на персонала на </w:t>
            </w:r>
            <w:r w:rsidRPr="001C04EC">
              <w:rPr>
                <w:rFonts w:ascii="Times New Roman" w:hAnsi="Times New Roman"/>
                <w:bCs/>
                <w:sz w:val="24"/>
                <w:szCs w:val="24"/>
              </w:rPr>
              <w:t>Дружеството</w:t>
            </w:r>
            <w:r w:rsidRPr="001C04EC">
              <w:rPr>
                <w:rFonts w:ascii="Times New Roman" w:hAnsi="Times New Roman"/>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(h) </w:t>
            </w:r>
            <w:r w:rsidRPr="001C04EC">
              <w:rPr>
                <w:rFonts w:ascii="Times New Roman" w:hAnsi="Times New Roman"/>
                <w:sz w:val="24"/>
                <w:szCs w:val="24"/>
                <w:lang w:val="en-GB"/>
              </w:rPr>
              <w:tab/>
              <w:t>resolve on matters related to the organisational structure and the personnel structure of the Company;</w:t>
            </w:r>
          </w:p>
        </w:tc>
      </w:tr>
      <w:tr w:rsidR="0050282A" w:rsidRPr="001C04EC" w:rsidTr="00D678C6">
        <w:trPr>
          <w:trHeight w:val="1985"/>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(и)</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приема и предлага за одобрение на Общото събрание годишния финансов отчет на Дружеството и проекти за решения от компетентността на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proofErr w:type="spellStart"/>
            <w:r w:rsidRPr="001C04EC">
              <w:rPr>
                <w:rFonts w:ascii="Times New Roman" w:hAnsi="Times New Roman"/>
                <w:sz w:val="24"/>
                <w:szCs w:val="24"/>
                <w:lang w:val="en-GB"/>
              </w:rPr>
              <w:t>i</w:t>
            </w:r>
            <w:proofErr w:type="spellEnd"/>
            <w:r w:rsidRPr="001C04EC">
              <w:rPr>
                <w:rFonts w:ascii="Times New Roman" w:hAnsi="Times New Roman"/>
                <w:sz w:val="24"/>
                <w:szCs w:val="24"/>
                <w:lang w:val="en-GB"/>
              </w:rPr>
              <w:t xml:space="preserve">) </w:t>
            </w:r>
            <w:r w:rsidRPr="001C04EC">
              <w:rPr>
                <w:rFonts w:ascii="Times New Roman" w:hAnsi="Times New Roman"/>
                <w:sz w:val="24"/>
                <w:szCs w:val="24"/>
                <w:lang w:val="en-GB"/>
              </w:rPr>
              <w:tab/>
              <w:t>prepare the annual financial statements of the Company and propose them to the General Meeting for approval, along with other draft resolutions, which are within the competence of the General Meeting;</w:t>
            </w:r>
          </w:p>
        </w:tc>
      </w:tr>
      <w:tr w:rsidR="0050282A" w:rsidRPr="001C04EC" w:rsidTr="00D678C6">
        <w:trPr>
          <w:trHeight w:val="992"/>
        </w:trPr>
        <w:tc>
          <w:tcPr>
            <w:tcW w:w="4927" w:type="dxa"/>
          </w:tcPr>
          <w:p w:rsidR="0050282A" w:rsidRPr="001C04EC" w:rsidRDefault="0050282A" w:rsidP="00C453A9">
            <w:pPr>
              <w:spacing w:after="0" w:line="288" w:lineRule="auto"/>
              <w:jc w:val="both"/>
              <w:rPr>
                <w:rFonts w:ascii="Times New Roman" w:hAnsi="Times New Roman"/>
                <w:b/>
                <w:sz w:val="24"/>
                <w:szCs w:val="24"/>
                <w:lang w:bidi="bg-BG"/>
              </w:rPr>
            </w:pPr>
            <w:r w:rsidRPr="001C04EC">
              <w:rPr>
                <w:rFonts w:ascii="Times New Roman" w:hAnsi="Times New Roman"/>
                <w:sz w:val="24"/>
                <w:szCs w:val="24"/>
              </w:rPr>
              <w:t>(</w:t>
            </w:r>
            <w:r w:rsidR="00C453A9">
              <w:rPr>
                <w:rFonts w:ascii="Times New Roman" w:hAnsi="Times New Roman"/>
                <w:sz w:val="24"/>
                <w:szCs w:val="24"/>
              </w:rPr>
              <w:t>к</w:t>
            </w:r>
            <w:r w:rsidRPr="001C04EC">
              <w:rPr>
                <w:rFonts w:ascii="Times New Roman" w:hAnsi="Times New Roman"/>
                <w:sz w:val="24"/>
                <w:szCs w:val="24"/>
              </w:rPr>
              <w:t>)</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sz w:val="24"/>
                <w:szCs w:val="24"/>
              </w:rPr>
              <w:t>назначава прокуристи или търговски пълномощници на Дружеството;</w:t>
            </w:r>
          </w:p>
        </w:tc>
        <w:tc>
          <w:tcPr>
            <w:tcW w:w="4928" w:type="dxa"/>
          </w:tcPr>
          <w:p w:rsidR="0050282A" w:rsidRPr="001C04EC" w:rsidRDefault="0050282A" w:rsidP="00C453A9">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r w:rsidR="00C453A9">
              <w:rPr>
                <w:rFonts w:ascii="Times New Roman" w:hAnsi="Times New Roman"/>
                <w:sz w:val="24"/>
                <w:szCs w:val="24"/>
                <w:lang w:val="en-GB"/>
              </w:rPr>
              <w:t>j</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appoint procurators or business representatives of the Company;</w:t>
            </w:r>
          </w:p>
        </w:tc>
      </w:tr>
      <w:tr w:rsidR="0050282A" w:rsidRPr="001C04EC" w:rsidTr="004A3A18">
        <w:trPr>
          <w:trHeight w:val="2564"/>
        </w:trPr>
        <w:tc>
          <w:tcPr>
            <w:tcW w:w="4927" w:type="dxa"/>
          </w:tcPr>
          <w:p w:rsidR="0050282A" w:rsidRPr="001C04EC" w:rsidRDefault="0050282A" w:rsidP="00C453A9">
            <w:pPr>
              <w:spacing w:after="0" w:line="288" w:lineRule="auto"/>
              <w:jc w:val="both"/>
              <w:rPr>
                <w:rFonts w:ascii="Times New Roman" w:hAnsi="Times New Roman"/>
                <w:b/>
                <w:sz w:val="24"/>
                <w:szCs w:val="24"/>
                <w:lang w:bidi="bg-BG"/>
              </w:rPr>
            </w:pPr>
            <w:r w:rsidRPr="001C04EC">
              <w:rPr>
                <w:rFonts w:ascii="Times New Roman" w:hAnsi="Times New Roman"/>
                <w:sz w:val="24"/>
                <w:szCs w:val="24"/>
              </w:rPr>
              <w:t>(</w:t>
            </w:r>
            <w:r w:rsidR="00C453A9">
              <w:rPr>
                <w:rFonts w:ascii="Times New Roman" w:hAnsi="Times New Roman"/>
                <w:sz w:val="24"/>
                <w:szCs w:val="24"/>
              </w:rPr>
              <w:t>л</w:t>
            </w:r>
            <w:r w:rsidRPr="001C04EC">
              <w:rPr>
                <w:rFonts w:ascii="Times New Roman" w:hAnsi="Times New Roman"/>
                <w:sz w:val="24"/>
                <w:szCs w:val="24"/>
              </w:rPr>
              <w:t>)</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sz w:val="24"/>
                <w:szCs w:val="24"/>
              </w:rPr>
              <w:t>взема решения по всички въпроси, свързани с ежедневната дейност на Дружеството и обичайната търговска дейност на Дружеството, които към съответния момент следва да бъдат, според Съвета на директорите</w:t>
            </w:r>
            <w:r w:rsidRPr="001C04EC">
              <w:rPr>
                <w:rFonts w:ascii="Times New Roman" w:hAnsi="Times New Roman"/>
                <w:bCs/>
                <w:sz w:val="24"/>
                <w:szCs w:val="24"/>
              </w:rPr>
              <w:t xml:space="preserve">, </w:t>
            </w:r>
            <w:r w:rsidRPr="001C04EC">
              <w:rPr>
                <w:rFonts w:ascii="Times New Roman" w:hAnsi="Times New Roman"/>
                <w:sz w:val="24"/>
                <w:szCs w:val="24"/>
              </w:rPr>
              <w:t>предмет на негово решение;</w:t>
            </w:r>
          </w:p>
        </w:tc>
        <w:tc>
          <w:tcPr>
            <w:tcW w:w="4928" w:type="dxa"/>
          </w:tcPr>
          <w:p w:rsidR="0050282A" w:rsidRPr="001C04EC" w:rsidRDefault="0050282A" w:rsidP="00C453A9">
            <w:pPr>
              <w:spacing w:after="0" w:line="288" w:lineRule="auto"/>
              <w:jc w:val="both"/>
              <w:rPr>
                <w:rFonts w:ascii="Times New Roman" w:hAnsi="Times New Roman"/>
                <w:b/>
                <w:sz w:val="24"/>
                <w:szCs w:val="24"/>
                <w:lang w:bidi="en-US"/>
              </w:rPr>
            </w:pPr>
            <w:r w:rsidRPr="001C04EC">
              <w:rPr>
                <w:rFonts w:ascii="Times New Roman" w:hAnsi="Times New Roman"/>
                <w:sz w:val="24"/>
                <w:szCs w:val="24"/>
                <w:lang w:val="en-GB"/>
              </w:rPr>
              <w:t>(</w:t>
            </w:r>
            <w:r w:rsidR="00C453A9">
              <w:rPr>
                <w:rFonts w:ascii="Times New Roman" w:hAnsi="Times New Roman"/>
                <w:sz w:val="24"/>
                <w:szCs w:val="24"/>
                <w:lang w:val="en-GB"/>
              </w:rPr>
              <w:t>k</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resolve on matters, related to the daily activities of the Company and the usual business activities of the Company, which, at the relevant moment and according to the Board of Directors, should be subject to the latter’s resolution</w:t>
            </w:r>
            <w:r w:rsidRPr="001C04EC">
              <w:rPr>
                <w:rFonts w:ascii="Times New Roman" w:hAnsi="Times New Roman"/>
                <w:sz w:val="24"/>
                <w:szCs w:val="24"/>
              </w:rPr>
              <w:t>;</w:t>
            </w:r>
          </w:p>
        </w:tc>
      </w:tr>
      <w:tr w:rsidR="006E53F7" w:rsidRPr="001C04EC" w:rsidTr="006E53F7">
        <w:trPr>
          <w:trHeight w:val="1821"/>
        </w:trPr>
        <w:tc>
          <w:tcPr>
            <w:tcW w:w="4927" w:type="dxa"/>
          </w:tcPr>
          <w:p w:rsidR="006E53F7" w:rsidRDefault="006E53F7" w:rsidP="00B950E4">
            <w:pPr>
              <w:spacing w:after="0" w:line="288" w:lineRule="auto"/>
              <w:jc w:val="both"/>
              <w:rPr>
                <w:rFonts w:ascii="Times New Roman" w:hAnsi="Times New Roman"/>
                <w:sz w:val="24"/>
                <w:szCs w:val="24"/>
                <w:lang w:val="en-US"/>
              </w:rPr>
            </w:pPr>
            <w:r w:rsidRPr="001C04EC">
              <w:rPr>
                <w:rFonts w:ascii="Times New Roman" w:hAnsi="Times New Roman"/>
                <w:sz w:val="24"/>
                <w:szCs w:val="24"/>
              </w:rPr>
              <w:t>(</w:t>
            </w:r>
            <w:r>
              <w:rPr>
                <w:rFonts w:ascii="Times New Roman" w:hAnsi="Times New Roman"/>
                <w:sz w:val="24"/>
                <w:szCs w:val="24"/>
              </w:rPr>
              <w:t>м</w:t>
            </w:r>
            <w:r w:rsidRPr="001C04EC">
              <w:rPr>
                <w:rFonts w:ascii="Times New Roman" w:hAnsi="Times New Roman"/>
                <w:sz w:val="24"/>
                <w:szCs w:val="24"/>
              </w:rPr>
              <w:t>)</w:t>
            </w:r>
            <w:r w:rsidRPr="009A54A5">
              <w:rPr>
                <w:rFonts w:ascii="Times New Roman" w:hAnsi="Times New Roman"/>
                <w:sz w:val="24"/>
                <w:szCs w:val="24"/>
              </w:rPr>
              <w:t xml:space="preserve"> </w:t>
            </w:r>
            <w:r w:rsidRPr="009A54A5">
              <w:rPr>
                <w:rFonts w:ascii="Times New Roman" w:hAnsi="Times New Roman"/>
                <w:sz w:val="24"/>
                <w:szCs w:val="24"/>
              </w:rPr>
              <w:tab/>
            </w:r>
            <w:r w:rsidRPr="001C04EC">
              <w:rPr>
                <w:rFonts w:ascii="Times New Roman" w:hAnsi="Times New Roman"/>
                <w:sz w:val="24"/>
                <w:szCs w:val="24"/>
              </w:rPr>
              <w:t xml:space="preserve">взема решения </w:t>
            </w:r>
            <w:r>
              <w:rPr>
                <w:rFonts w:ascii="Times New Roman" w:hAnsi="Times New Roman"/>
                <w:sz w:val="24"/>
                <w:szCs w:val="24"/>
              </w:rPr>
              <w:t>за учредяване</w:t>
            </w:r>
            <w:r w:rsidRPr="006E53F7">
              <w:rPr>
                <w:rFonts w:ascii="Times New Roman" w:hAnsi="Times New Roman"/>
                <w:sz w:val="24"/>
                <w:szCs w:val="24"/>
              </w:rPr>
              <w:t xml:space="preserve">, </w:t>
            </w:r>
            <w:r>
              <w:rPr>
                <w:rFonts w:ascii="Times New Roman" w:hAnsi="Times New Roman"/>
                <w:sz w:val="24"/>
                <w:szCs w:val="24"/>
              </w:rPr>
              <w:t>увеличаване на капитала, продажба или прекратяване на дъщерни дружества</w:t>
            </w:r>
            <w:r w:rsidRPr="006E53F7">
              <w:rPr>
                <w:rFonts w:ascii="Times New Roman" w:hAnsi="Times New Roman"/>
                <w:sz w:val="24"/>
                <w:szCs w:val="24"/>
              </w:rPr>
              <w:t>,</w:t>
            </w:r>
            <w:r w:rsidR="00B950E4">
              <w:rPr>
                <w:rFonts w:ascii="Times New Roman" w:hAnsi="Times New Roman"/>
                <w:sz w:val="24"/>
                <w:szCs w:val="24"/>
              </w:rPr>
              <w:t xml:space="preserve"> самостоятелно или след одобрение от Общото събрание, ако приложимият закон изисква това</w:t>
            </w:r>
            <w:r w:rsidRPr="001C04EC">
              <w:rPr>
                <w:rFonts w:ascii="Times New Roman" w:hAnsi="Times New Roman"/>
                <w:sz w:val="24"/>
                <w:szCs w:val="24"/>
              </w:rPr>
              <w:t>;</w:t>
            </w:r>
          </w:p>
          <w:p w:rsidR="00727FA4" w:rsidRPr="00727FA4" w:rsidRDefault="00727FA4" w:rsidP="00B950E4">
            <w:pPr>
              <w:spacing w:after="0" w:line="288" w:lineRule="auto"/>
              <w:jc w:val="both"/>
              <w:rPr>
                <w:rFonts w:ascii="Times New Roman" w:hAnsi="Times New Roman"/>
                <w:sz w:val="24"/>
                <w:szCs w:val="24"/>
                <w:lang w:val="en-US"/>
              </w:rPr>
            </w:pPr>
          </w:p>
        </w:tc>
        <w:tc>
          <w:tcPr>
            <w:tcW w:w="4928" w:type="dxa"/>
          </w:tcPr>
          <w:p w:rsidR="006E53F7" w:rsidRPr="006E53F7" w:rsidRDefault="006E53F7" w:rsidP="00B950E4">
            <w:pPr>
              <w:spacing w:after="0" w:line="288" w:lineRule="auto"/>
              <w:jc w:val="both"/>
              <w:rPr>
                <w:rFonts w:ascii="Times New Roman" w:hAnsi="Times New Roman"/>
                <w:sz w:val="24"/>
                <w:szCs w:val="24"/>
              </w:rPr>
            </w:pPr>
            <w:r w:rsidRPr="001C04EC">
              <w:rPr>
                <w:rFonts w:ascii="Times New Roman" w:hAnsi="Times New Roman"/>
                <w:sz w:val="24"/>
                <w:szCs w:val="24"/>
                <w:lang w:val="en-GB"/>
              </w:rPr>
              <w:t>(</w:t>
            </w:r>
            <w:r>
              <w:rPr>
                <w:rFonts w:ascii="Times New Roman" w:hAnsi="Times New Roman"/>
                <w:sz w:val="24"/>
                <w:szCs w:val="24"/>
                <w:lang w:val="en-GB"/>
              </w:rPr>
              <w:t xml:space="preserve">l) </w:t>
            </w:r>
            <w:r>
              <w:rPr>
                <w:rFonts w:ascii="Times New Roman" w:hAnsi="Times New Roman"/>
                <w:sz w:val="24"/>
                <w:szCs w:val="24"/>
                <w:lang w:val="en-GB"/>
              </w:rPr>
              <w:tab/>
              <w:t xml:space="preserve">resolve </w:t>
            </w:r>
            <w:r>
              <w:rPr>
                <w:rFonts w:ascii="Times New Roman" w:hAnsi="Times New Roman"/>
                <w:sz w:val="24"/>
                <w:szCs w:val="24"/>
                <w:lang w:val="en-US"/>
              </w:rPr>
              <w:t>on foundation</w:t>
            </w:r>
            <w:r w:rsidRPr="006E53F7">
              <w:rPr>
                <w:rFonts w:ascii="Times New Roman" w:hAnsi="Times New Roman"/>
                <w:sz w:val="24"/>
                <w:szCs w:val="24"/>
                <w:lang w:val="en-US"/>
              </w:rPr>
              <w:t>, capital increase, sale</w:t>
            </w:r>
            <w:r>
              <w:rPr>
                <w:rFonts w:ascii="Times New Roman" w:hAnsi="Times New Roman"/>
                <w:sz w:val="24"/>
                <w:szCs w:val="24"/>
                <w:lang w:val="en-US"/>
              </w:rPr>
              <w:t xml:space="preserve"> or winding-up of subsidia</w:t>
            </w:r>
            <w:r w:rsidRPr="006E53F7">
              <w:rPr>
                <w:rFonts w:ascii="Times New Roman" w:hAnsi="Times New Roman"/>
                <w:sz w:val="24"/>
                <w:szCs w:val="24"/>
                <w:lang w:val="en-US"/>
              </w:rPr>
              <w:t>ries</w:t>
            </w:r>
            <w:r w:rsidR="00B950E4">
              <w:rPr>
                <w:rFonts w:ascii="Times New Roman" w:hAnsi="Times New Roman"/>
                <w:sz w:val="24"/>
                <w:szCs w:val="24"/>
                <w:lang w:val="en-US"/>
              </w:rPr>
              <w:t>, by itself or after approval by the General Meeting, if required by the applicable law;</w:t>
            </w:r>
          </w:p>
        </w:tc>
      </w:tr>
      <w:tr w:rsidR="00771E55" w:rsidRPr="00727FA4" w:rsidTr="00D678C6">
        <w:trPr>
          <w:trHeight w:val="1266"/>
        </w:trPr>
        <w:tc>
          <w:tcPr>
            <w:tcW w:w="4927" w:type="dxa"/>
          </w:tcPr>
          <w:p w:rsidR="00771E55" w:rsidRDefault="00771E55" w:rsidP="00D92320">
            <w:pPr>
              <w:spacing w:after="0" w:line="288" w:lineRule="auto"/>
              <w:jc w:val="both"/>
              <w:rPr>
                <w:rFonts w:ascii="Times New Roman" w:hAnsi="Times New Roman"/>
                <w:sz w:val="24"/>
                <w:szCs w:val="24"/>
                <w:lang w:val="en-US"/>
              </w:rPr>
            </w:pPr>
            <w:r w:rsidRPr="00727FA4">
              <w:rPr>
                <w:rFonts w:ascii="Times New Roman" w:hAnsi="Times New Roman"/>
                <w:sz w:val="24"/>
                <w:szCs w:val="24"/>
                <w:lang w:val="en-US"/>
              </w:rPr>
              <w:t>(</w:t>
            </w:r>
            <w:r w:rsidR="00D92320" w:rsidRPr="00727FA4">
              <w:rPr>
                <w:rFonts w:ascii="Times New Roman" w:hAnsi="Times New Roman"/>
                <w:sz w:val="24"/>
                <w:szCs w:val="24"/>
              </w:rPr>
              <w:t>н</w:t>
            </w:r>
            <w:r w:rsidRPr="00727FA4">
              <w:rPr>
                <w:rFonts w:ascii="Times New Roman" w:hAnsi="Times New Roman"/>
                <w:sz w:val="24"/>
                <w:szCs w:val="24"/>
                <w:lang w:val="en-US"/>
              </w:rPr>
              <w:t>)</w:t>
            </w:r>
            <w:r w:rsidRPr="00727FA4">
              <w:rPr>
                <w:rFonts w:ascii="Times New Roman" w:hAnsi="Times New Roman"/>
                <w:sz w:val="24"/>
                <w:szCs w:val="24"/>
              </w:rPr>
              <w:t xml:space="preserve"> взема решения за предварително одобряване на </w:t>
            </w:r>
            <w:r w:rsidR="002A70BC">
              <w:rPr>
                <w:rFonts w:ascii="Times New Roman" w:hAnsi="Times New Roman"/>
                <w:sz w:val="24"/>
                <w:szCs w:val="24"/>
              </w:rPr>
              <w:t>всеки</w:t>
            </w:r>
            <w:r w:rsidR="002A70BC" w:rsidRPr="00727FA4">
              <w:rPr>
                <w:rFonts w:ascii="Times New Roman" w:hAnsi="Times New Roman"/>
                <w:sz w:val="24"/>
                <w:szCs w:val="24"/>
              </w:rPr>
              <w:t xml:space="preserve"> </w:t>
            </w:r>
            <w:r w:rsidRPr="00727FA4">
              <w:rPr>
                <w:rFonts w:ascii="Times New Roman" w:hAnsi="Times New Roman"/>
                <w:sz w:val="24"/>
                <w:szCs w:val="24"/>
              </w:rPr>
              <w:t>договор на Дружеството на стойност над 50</w:t>
            </w:r>
            <w:r w:rsidR="006C7E57">
              <w:rPr>
                <w:rFonts w:ascii="Times New Roman" w:hAnsi="Times New Roman"/>
                <w:sz w:val="24"/>
                <w:szCs w:val="24"/>
                <w:lang w:val="en-US"/>
              </w:rPr>
              <w:t>0</w:t>
            </w:r>
            <w:r w:rsidRPr="00727FA4">
              <w:rPr>
                <w:rFonts w:ascii="Times New Roman" w:hAnsi="Times New Roman"/>
                <w:sz w:val="24"/>
                <w:szCs w:val="24"/>
              </w:rPr>
              <w:t xml:space="preserve"> 000 </w:t>
            </w:r>
            <w:r w:rsidRPr="00727FA4">
              <w:rPr>
                <w:rFonts w:ascii="Times New Roman" w:hAnsi="Times New Roman"/>
                <w:sz w:val="24"/>
                <w:szCs w:val="24"/>
                <w:lang w:val="en-US"/>
              </w:rPr>
              <w:t>(</w:t>
            </w:r>
            <w:r w:rsidRPr="00727FA4">
              <w:rPr>
                <w:rFonts w:ascii="Times New Roman" w:hAnsi="Times New Roman"/>
                <w:sz w:val="24"/>
                <w:szCs w:val="24"/>
              </w:rPr>
              <w:t>пет</w:t>
            </w:r>
            <w:r w:rsidR="006C7E57">
              <w:rPr>
                <w:rFonts w:ascii="Times New Roman" w:hAnsi="Times New Roman"/>
                <w:sz w:val="24"/>
                <w:szCs w:val="24"/>
              </w:rPr>
              <w:t>стотин</w:t>
            </w:r>
            <w:r w:rsidRPr="00727FA4">
              <w:rPr>
                <w:rFonts w:ascii="Times New Roman" w:hAnsi="Times New Roman"/>
                <w:sz w:val="24"/>
                <w:szCs w:val="24"/>
              </w:rPr>
              <w:t xml:space="preserve"> хиляди</w:t>
            </w:r>
            <w:r w:rsidRPr="00727FA4">
              <w:rPr>
                <w:rFonts w:ascii="Times New Roman" w:hAnsi="Times New Roman"/>
                <w:sz w:val="24"/>
                <w:szCs w:val="24"/>
                <w:lang w:val="en-US"/>
              </w:rPr>
              <w:t>)</w:t>
            </w:r>
            <w:r w:rsidRPr="00727FA4">
              <w:rPr>
                <w:rFonts w:ascii="Times New Roman" w:hAnsi="Times New Roman"/>
                <w:sz w:val="24"/>
                <w:szCs w:val="24"/>
              </w:rPr>
              <w:t xml:space="preserve"> лева </w:t>
            </w:r>
            <w:r w:rsidR="006C7E57">
              <w:rPr>
                <w:rFonts w:ascii="Times New Roman" w:hAnsi="Times New Roman"/>
                <w:sz w:val="24"/>
                <w:szCs w:val="24"/>
              </w:rPr>
              <w:t>с едно лице</w:t>
            </w:r>
            <w:r w:rsidR="002A70BC">
              <w:rPr>
                <w:rFonts w:ascii="Times New Roman" w:hAnsi="Times New Roman"/>
                <w:sz w:val="24"/>
                <w:szCs w:val="24"/>
              </w:rPr>
              <w:t>, както</w:t>
            </w:r>
            <w:r w:rsidR="006C7E57">
              <w:rPr>
                <w:rFonts w:ascii="Times New Roman" w:hAnsi="Times New Roman"/>
                <w:sz w:val="24"/>
                <w:szCs w:val="24"/>
              </w:rPr>
              <w:t xml:space="preserve"> и </w:t>
            </w:r>
            <w:r w:rsidR="002A70BC">
              <w:rPr>
                <w:rFonts w:ascii="Times New Roman" w:hAnsi="Times New Roman"/>
                <w:sz w:val="24"/>
                <w:szCs w:val="24"/>
              </w:rPr>
              <w:t>на договори на обща стойност</w:t>
            </w:r>
            <w:r w:rsidR="001473F2">
              <w:rPr>
                <w:rFonts w:ascii="Times New Roman" w:hAnsi="Times New Roman"/>
                <w:sz w:val="24"/>
                <w:szCs w:val="24"/>
              </w:rPr>
              <w:t xml:space="preserve"> над 500 000 </w:t>
            </w:r>
            <w:r w:rsidR="002A70BC" w:rsidRPr="00727FA4">
              <w:rPr>
                <w:rFonts w:ascii="Times New Roman" w:hAnsi="Times New Roman"/>
                <w:sz w:val="24"/>
                <w:szCs w:val="24"/>
                <w:lang w:val="en-US"/>
              </w:rPr>
              <w:t>(</w:t>
            </w:r>
            <w:r w:rsidR="002A70BC" w:rsidRPr="00727FA4">
              <w:rPr>
                <w:rFonts w:ascii="Times New Roman" w:hAnsi="Times New Roman"/>
                <w:sz w:val="24"/>
                <w:szCs w:val="24"/>
              </w:rPr>
              <w:t>пет</w:t>
            </w:r>
            <w:r w:rsidR="002A70BC">
              <w:rPr>
                <w:rFonts w:ascii="Times New Roman" w:hAnsi="Times New Roman"/>
                <w:sz w:val="24"/>
                <w:szCs w:val="24"/>
              </w:rPr>
              <w:t>стотин</w:t>
            </w:r>
            <w:r w:rsidR="002A70BC" w:rsidRPr="00727FA4">
              <w:rPr>
                <w:rFonts w:ascii="Times New Roman" w:hAnsi="Times New Roman"/>
                <w:sz w:val="24"/>
                <w:szCs w:val="24"/>
              </w:rPr>
              <w:t xml:space="preserve"> хиляди</w:t>
            </w:r>
            <w:r w:rsidR="002A70BC" w:rsidRPr="00727FA4">
              <w:rPr>
                <w:rFonts w:ascii="Times New Roman" w:hAnsi="Times New Roman"/>
                <w:sz w:val="24"/>
                <w:szCs w:val="24"/>
                <w:lang w:val="en-US"/>
              </w:rPr>
              <w:t>)</w:t>
            </w:r>
            <w:r w:rsidR="002A70BC" w:rsidRPr="00727FA4">
              <w:rPr>
                <w:rFonts w:ascii="Times New Roman" w:hAnsi="Times New Roman"/>
                <w:sz w:val="24"/>
                <w:szCs w:val="24"/>
              </w:rPr>
              <w:t xml:space="preserve"> лева </w:t>
            </w:r>
            <w:r w:rsidR="001473F2">
              <w:rPr>
                <w:rFonts w:ascii="Times New Roman" w:hAnsi="Times New Roman"/>
                <w:sz w:val="24"/>
                <w:szCs w:val="24"/>
              </w:rPr>
              <w:t xml:space="preserve">с </w:t>
            </w:r>
            <w:r w:rsidR="006C7E57">
              <w:rPr>
                <w:rFonts w:ascii="Times New Roman" w:hAnsi="Times New Roman"/>
                <w:sz w:val="24"/>
                <w:szCs w:val="24"/>
              </w:rPr>
              <w:t>група свързани лица</w:t>
            </w:r>
            <w:r w:rsidR="00A152C2">
              <w:rPr>
                <w:rFonts w:ascii="Times New Roman" w:hAnsi="Times New Roman"/>
                <w:sz w:val="24"/>
                <w:szCs w:val="24"/>
              </w:rPr>
              <w:t xml:space="preserve"> по смисъла на §1 от Допълнителните разпоредби на Търговския закон</w:t>
            </w:r>
            <w:r w:rsidRPr="00727FA4">
              <w:rPr>
                <w:rFonts w:ascii="Times New Roman" w:hAnsi="Times New Roman"/>
                <w:sz w:val="24"/>
                <w:szCs w:val="24"/>
              </w:rPr>
              <w:t>;</w:t>
            </w:r>
          </w:p>
          <w:p w:rsidR="00727FA4" w:rsidRPr="00727FA4" w:rsidRDefault="00727FA4" w:rsidP="00D92320">
            <w:pPr>
              <w:spacing w:after="0" w:line="288" w:lineRule="auto"/>
              <w:jc w:val="both"/>
              <w:rPr>
                <w:rFonts w:ascii="Times New Roman" w:hAnsi="Times New Roman"/>
                <w:color w:val="000000"/>
                <w:sz w:val="24"/>
                <w:szCs w:val="24"/>
                <w:lang w:val="en-US"/>
              </w:rPr>
            </w:pPr>
          </w:p>
        </w:tc>
        <w:tc>
          <w:tcPr>
            <w:tcW w:w="4928" w:type="dxa"/>
          </w:tcPr>
          <w:p w:rsidR="00771E55" w:rsidRPr="00727FA4" w:rsidRDefault="00771E55" w:rsidP="002A70BC">
            <w:pPr>
              <w:spacing w:after="0" w:line="288" w:lineRule="auto"/>
              <w:jc w:val="both"/>
              <w:rPr>
                <w:rFonts w:ascii="Times New Roman" w:hAnsi="Times New Roman"/>
                <w:sz w:val="24"/>
                <w:szCs w:val="24"/>
                <w:lang w:val="en-GB"/>
              </w:rPr>
            </w:pPr>
            <w:r w:rsidRPr="00727FA4">
              <w:rPr>
                <w:rFonts w:ascii="Times New Roman" w:hAnsi="Times New Roman"/>
                <w:sz w:val="24"/>
                <w:szCs w:val="24"/>
              </w:rPr>
              <w:t>(</w:t>
            </w:r>
            <w:r w:rsidR="00D92320" w:rsidRPr="00727FA4">
              <w:rPr>
                <w:rFonts w:ascii="Times New Roman" w:hAnsi="Times New Roman"/>
                <w:sz w:val="24"/>
                <w:szCs w:val="24"/>
                <w:lang w:val="en-US"/>
              </w:rPr>
              <w:t>m</w:t>
            </w:r>
            <w:r w:rsidRPr="00727FA4">
              <w:rPr>
                <w:rFonts w:ascii="Times New Roman" w:hAnsi="Times New Roman"/>
                <w:sz w:val="24"/>
                <w:szCs w:val="24"/>
              </w:rPr>
              <w:t>)</w:t>
            </w:r>
            <w:r w:rsidRPr="00727FA4">
              <w:rPr>
                <w:rFonts w:ascii="Times New Roman" w:hAnsi="Times New Roman"/>
                <w:sz w:val="24"/>
                <w:szCs w:val="24"/>
                <w:lang w:val="en-US"/>
              </w:rPr>
              <w:t xml:space="preserve"> adopts resolutions for preliminary approval of </w:t>
            </w:r>
            <w:r w:rsidR="002A70BC">
              <w:rPr>
                <w:rFonts w:ascii="Times New Roman" w:hAnsi="Times New Roman"/>
                <w:sz w:val="24"/>
                <w:szCs w:val="24"/>
                <w:lang w:val="en-US"/>
              </w:rPr>
              <w:t>each</w:t>
            </w:r>
            <w:r w:rsidR="002A70BC" w:rsidRPr="00727FA4">
              <w:rPr>
                <w:rFonts w:ascii="Times New Roman" w:hAnsi="Times New Roman"/>
                <w:sz w:val="24"/>
                <w:szCs w:val="24"/>
                <w:lang w:val="en-US"/>
              </w:rPr>
              <w:t xml:space="preserve"> </w:t>
            </w:r>
            <w:r w:rsidRPr="00727FA4">
              <w:rPr>
                <w:rFonts w:ascii="Times New Roman" w:hAnsi="Times New Roman"/>
                <w:sz w:val="24"/>
                <w:szCs w:val="24"/>
                <w:lang w:val="en-US"/>
              </w:rPr>
              <w:t xml:space="preserve">Company’s agreement for more than BGN </w:t>
            </w:r>
            <w:r w:rsidRPr="00727FA4">
              <w:rPr>
                <w:rFonts w:ascii="Times New Roman" w:hAnsi="Times New Roman"/>
                <w:sz w:val="24"/>
                <w:szCs w:val="24"/>
              </w:rPr>
              <w:t>5</w:t>
            </w:r>
            <w:r w:rsidRPr="00727FA4">
              <w:rPr>
                <w:rFonts w:ascii="Times New Roman" w:hAnsi="Times New Roman"/>
                <w:sz w:val="24"/>
                <w:szCs w:val="24"/>
                <w:lang w:val="en-US"/>
              </w:rPr>
              <w:t>0</w:t>
            </w:r>
            <w:r w:rsidR="00A152C2">
              <w:rPr>
                <w:rFonts w:ascii="Times New Roman" w:hAnsi="Times New Roman"/>
                <w:sz w:val="24"/>
                <w:szCs w:val="24"/>
                <w:lang w:val="en-US"/>
              </w:rPr>
              <w:t>0</w:t>
            </w:r>
            <w:r w:rsidRPr="00727FA4">
              <w:rPr>
                <w:rFonts w:ascii="Times New Roman" w:hAnsi="Times New Roman"/>
                <w:sz w:val="24"/>
                <w:szCs w:val="24"/>
                <w:lang w:val="en-US"/>
              </w:rPr>
              <w:t>,000 (</w:t>
            </w:r>
            <w:r w:rsidR="00A152C2">
              <w:rPr>
                <w:rFonts w:ascii="Times New Roman" w:hAnsi="Times New Roman"/>
                <w:sz w:val="24"/>
                <w:szCs w:val="24"/>
                <w:lang w:val="en-US"/>
              </w:rPr>
              <w:t>five hundred thousand</w:t>
            </w:r>
            <w:r w:rsidRPr="00727FA4">
              <w:rPr>
                <w:rFonts w:ascii="Times New Roman" w:hAnsi="Times New Roman"/>
                <w:sz w:val="24"/>
                <w:szCs w:val="24"/>
                <w:lang w:val="en-US"/>
              </w:rPr>
              <w:t>)</w:t>
            </w:r>
            <w:r w:rsidRPr="00727FA4">
              <w:rPr>
                <w:rFonts w:ascii="Times New Roman" w:hAnsi="Times New Roman"/>
                <w:sz w:val="24"/>
                <w:szCs w:val="24"/>
              </w:rPr>
              <w:t xml:space="preserve"> </w:t>
            </w:r>
            <w:r w:rsidR="001473F2">
              <w:rPr>
                <w:rFonts w:ascii="Times New Roman" w:hAnsi="Times New Roman"/>
                <w:sz w:val="24"/>
                <w:szCs w:val="24"/>
                <w:lang w:val="en-US"/>
              </w:rPr>
              <w:t>with one counterparty</w:t>
            </w:r>
            <w:r w:rsidR="002A70BC">
              <w:rPr>
                <w:rFonts w:ascii="Times New Roman" w:hAnsi="Times New Roman"/>
                <w:sz w:val="24"/>
                <w:szCs w:val="24"/>
                <w:lang w:val="en-US"/>
              </w:rPr>
              <w:t xml:space="preserve">, as well as of agreements with a total value exceeding BGN 500,000 </w:t>
            </w:r>
            <w:r w:rsidR="002A70BC" w:rsidRPr="00727FA4">
              <w:rPr>
                <w:rFonts w:ascii="Times New Roman" w:hAnsi="Times New Roman"/>
                <w:sz w:val="24"/>
                <w:szCs w:val="24"/>
                <w:lang w:val="en-US"/>
              </w:rPr>
              <w:t>(</w:t>
            </w:r>
            <w:r w:rsidR="002A70BC">
              <w:rPr>
                <w:rFonts w:ascii="Times New Roman" w:hAnsi="Times New Roman"/>
                <w:sz w:val="24"/>
                <w:szCs w:val="24"/>
                <w:lang w:val="en-US"/>
              </w:rPr>
              <w:t>five hundred thousand</w:t>
            </w:r>
            <w:r w:rsidR="002A70BC" w:rsidRPr="00727FA4">
              <w:rPr>
                <w:rFonts w:ascii="Times New Roman" w:hAnsi="Times New Roman"/>
                <w:sz w:val="24"/>
                <w:szCs w:val="24"/>
                <w:lang w:val="en-US"/>
              </w:rPr>
              <w:t>)</w:t>
            </w:r>
            <w:r w:rsidR="002A70BC" w:rsidRPr="00727FA4">
              <w:rPr>
                <w:rFonts w:ascii="Times New Roman" w:hAnsi="Times New Roman"/>
                <w:sz w:val="24"/>
                <w:szCs w:val="24"/>
              </w:rPr>
              <w:t xml:space="preserve"> </w:t>
            </w:r>
            <w:r w:rsidR="002A70BC">
              <w:rPr>
                <w:rFonts w:ascii="Times New Roman" w:hAnsi="Times New Roman"/>
                <w:sz w:val="24"/>
                <w:szCs w:val="24"/>
                <w:lang w:val="en-US"/>
              </w:rPr>
              <w:t>with a group of related persons within the meaning of Paragraph 1</w:t>
            </w:r>
            <w:r w:rsidR="001473F2">
              <w:rPr>
                <w:rFonts w:ascii="Times New Roman" w:hAnsi="Times New Roman"/>
                <w:sz w:val="24"/>
                <w:szCs w:val="24"/>
                <w:lang w:val="en-US"/>
              </w:rPr>
              <w:t xml:space="preserve"> </w:t>
            </w:r>
            <w:r w:rsidR="002A70BC">
              <w:rPr>
                <w:rFonts w:ascii="Times New Roman" w:hAnsi="Times New Roman"/>
                <w:sz w:val="24"/>
                <w:szCs w:val="24"/>
                <w:lang w:val="en-US"/>
              </w:rPr>
              <w:t>of the Additional Provisions of the Commercial Act</w:t>
            </w:r>
            <w:r w:rsidRPr="00727FA4">
              <w:rPr>
                <w:rFonts w:ascii="Times New Roman" w:hAnsi="Times New Roman"/>
                <w:sz w:val="24"/>
                <w:szCs w:val="24"/>
                <w:lang w:val="en-US"/>
              </w:rPr>
              <w:t>;</w:t>
            </w:r>
          </w:p>
        </w:tc>
      </w:tr>
      <w:tr w:rsidR="0050282A" w:rsidRPr="001C04EC" w:rsidTr="00D678C6">
        <w:trPr>
          <w:trHeight w:val="1266"/>
        </w:trPr>
        <w:tc>
          <w:tcPr>
            <w:tcW w:w="4927" w:type="dxa"/>
          </w:tcPr>
          <w:p w:rsidR="0050282A" w:rsidRPr="001C04EC" w:rsidRDefault="0050282A" w:rsidP="00D92320">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w:t>
            </w:r>
            <w:r w:rsidR="00D92320">
              <w:rPr>
                <w:rFonts w:ascii="Times New Roman" w:hAnsi="Times New Roman"/>
                <w:color w:val="000000"/>
                <w:sz w:val="24"/>
                <w:szCs w:val="24"/>
              </w:rPr>
              <w:t>о</w:t>
            </w:r>
            <w:r w:rsidRPr="001C04EC">
              <w:rPr>
                <w:rFonts w:ascii="Times New Roman" w:hAnsi="Times New Roman"/>
                <w:color w:val="000000"/>
                <w:sz w:val="24"/>
                <w:szCs w:val="24"/>
              </w:rPr>
              <w:t>)</w:t>
            </w:r>
            <w:r w:rsidRPr="00AE7D99">
              <w:rPr>
                <w:rFonts w:ascii="Times New Roman" w:hAnsi="Times New Roman"/>
                <w:sz w:val="24"/>
                <w:szCs w:val="24"/>
              </w:rPr>
              <w:t xml:space="preserve"> </w:t>
            </w:r>
            <w:r w:rsidRPr="00AE7D99">
              <w:rPr>
                <w:rFonts w:ascii="Times New Roman" w:hAnsi="Times New Roman"/>
                <w:sz w:val="24"/>
                <w:szCs w:val="24"/>
              </w:rPr>
              <w:tab/>
            </w:r>
            <w:r w:rsidRPr="001C04EC">
              <w:rPr>
                <w:rFonts w:ascii="Times New Roman" w:hAnsi="Times New Roman"/>
                <w:color w:val="000000"/>
                <w:sz w:val="24"/>
                <w:szCs w:val="24"/>
              </w:rPr>
              <w:t>решава всички въпроси, които не са предоставени в изключителна компетентност на Общото събрание.</w:t>
            </w:r>
          </w:p>
        </w:tc>
        <w:tc>
          <w:tcPr>
            <w:tcW w:w="4928" w:type="dxa"/>
          </w:tcPr>
          <w:p w:rsidR="0050282A" w:rsidRPr="001C04EC" w:rsidRDefault="0050282A" w:rsidP="00D92320">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w:t>
            </w:r>
            <w:r w:rsidR="00D92320">
              <w:rPr>
                <w:rFonts w:ascii="Times New Roman" w:hAnsi="Times New Roman"/>
                <w:sz w:val="24"/>
                <w:szCs w:val="24"/>
                <w:lang w:val="en-US"/>
              </w:rPr>
              <w:t>n</w:t>
            </w:r>
            <w:r w:rsidRPr="001C04EC">
              <w:rPr>
                <w:rFonts w:ascii="Times New Roman" w:hAnsi="Times New Roman"/>
                <w:sz w:val="24"/>
                <w:szCs w:val="24"/>
                <w:lang w:val="en-GB"/>
              </w:rPr>
              <w:t xml:space="preserve">) </w:t>
            </w:r>
            <w:r w:rsidRPr="001C04EC">
              <w:rPr>
                <w:rFonts w:ascii="Times New Roman" w:hAnsi="Times New Roman"/>
                <w:sz w:val="24"/>
                <w:szCs w:val="24"/>
                <w:lang w:val="en-GB"/>
              </w:rPr>
              <w:tab/>
              <w:t>resolve on all matters, which do not lie within the exclusive competence of the General Meeting.</w:t>
            </w:r>
          </w:p>
        </w:tc>
      </w:tr>
      <w:tr w:rsidR="003C7434" w:rsidRPr="001C04EC" w:rsidTr="006F50FF">
        <w:trPr>
          <w:trHeight w:val="4556"/>
        </w:trPr>
        <w:tc>
          <w:tcPr>
            <w:tcW w:w="4927" w:type="dxa"/>
          </w:tcPr>
          <w:p w:rsidR="003C7434" w:rsidRPr="003C7434" w:rsidRDefault="00E955B3" w:rsidP="00B950E4">
            <w:pPr>
              <w:spacing w:after="0" w:line="288" w:lineRule="auto"/>
              <w:jc w:val="both"/>
              <w:rPr>
                <w:rFonts w:ascii="Times New Roman" w:hAnsi="Times New Roman"/>
                <w:color w:val="000000"/>
                <w:sz w:val="24"/>
                <w:szCs w:val="24"/>
              </w:rPr>
            </w:pPr>
            <w:r>
              <w:rPr>
                <w:rFonts w:ascii="Times New Roman" w:hAnsi="Times New Roman"/>
                <w:color w:val="000000"/>
                <w:sz w:val="24"/>
                <w:szCs w:val="24"/>
              </w:rPr>
              <w:t xml:space="preserve">3. </w:t>
            </w:r>
            <w:r w:rsidR="003C7434">
              <w:rPr>
                <w:rFonts w:ascii="Times New Roman" w:hAnsi="Times New Roman"/>
                <w:color w:val="000000"/>
                <w:sz w:val="24"/>
                <w:szCs w:val="24"/>
              </w:rPr>
              <w:t xml:space="preserve">Съветът на директорите има право, в срок до 5 години от вписването на Дружеството в търговския регистър, </w:t>
            </w:r>
            <w:r w:rsidR="00B8552D">
              <w:rPr>
                <w:rFonts w:ascii="Times New Roman" w:hAnsi="Times New Roman"/>
                <w:color w:val="000000"/>
                <w:sz w:val="24"/>
                <w:szCs w:val="24"/>
              </w:rPr>
              <w:t xml:space="preserve">по своя собствена преценка, </w:t>
            </w:r>
            <w:r w:rsidR="003C7434">
              <w:rPr>
                <w:rFonts w:ascii="Times New Roman" w:hAnsi="Times New Roman"/>
                <w:color w:val="000000"/>
                <w:sz w:val="24"/>
                <w:szCs w:val="24"/>
              </w:rPr>
              <w:t xml:space="preserve">да увеличава капитала на Дружеството, докато той достигне размер </w:t>
            </w:r>
            <w:r w:rsidR="006E53F7">
              <w:rPr>
                <w:rFonts w:ascii="Times New Roman" w:hAnsi="Times New Roman"/>
                <w:color w:val="000000"/>
                <w:sz w:val="24"/>
                <w:szCs w:val="24"/>
              </w:rPr>
              <w:t>100 000 000 (сто милиона)</w:t>
            </w:r>
            <w:r w:rsidR="003C7434">
              <w:rPr>
                <w:rFonts w:ascii="Times New Roman" w:hAnsi="Times New Roman"/>
                <w:color w:val="000000"/>
                <w:sz w:val="24"/>
                <w:szCs w:val="24"/>
              </w:rPr>
              <w:t xml:space="preserve"> лева, чрез издаването на нови обикновени или привилегировани акции. Съветът на директорите има право да определя емисионната стойност и броя на новите акции от всяка нова емисия, както и други всички условия на всяко конкретно увеличение на капитала.</w:t>
            </w:r>
          </w:p>
        </w:tc>
        <w:tc>
          <w:tcPr>
            <w:tcW w:w="4928" w:type="dxa"/>
          </w:tcPr>
          <w:p w:rsidR="003C7434" w:rsidRPr="00ED69CE" w:rsidRDefault="00C23C3B" w:rsidP="00B950E4">
            <w:pPr>
              <w:spacing w:after="0" w:line="288" w:lineRule="auto"/>
              <w:jc w:val="both"/>
              <w:rPr>
                <w:rFonts w:ascii="Times New Roman" w:hAnsi="Times New Roman"/>
                <w:sz w:val="24"/>
                <w:szCs w:val="24"/>
                <w:lang w:val="en-US"/>
              </w:rPr>
            </w:pPr>
            <w:r>
              <w:rPr>
                <w:rFonts w:ascii="Times New Roman" w:hAnsi="Times New Roman"/>
                <w:sz w:val="24"/>
                <w:szCs w:val="24"/>
                <w:lang w:val="en-US"/>
              </w:rPr>
              <w:t xml:space="preserve">3. </w:t>
            </w:r>
            <w:r w:rsidR="00ED69CE">
              <w:rPr>
                <w:rFonts w:ascii="Times New Roman" w:hAnsi="Times New Roman"/>
                <w:sz w:val="24"/>
                <w:szCs w:val="24"/>
                <w:lang w:val="en-US"/>
              </w:rPr>
              <w:t>The Board of Directors shall have the right</w:t>
            </w:r>
            <w:r>
              <w:rPr>
                <w:rFonts w:ascii="Times New Roman" w:hAnsi="Times New Roman"/>
                <w:sz w:val="24"/>
                <w:szCs w:val="24"/>
                <w:lang w:val="en-US"/>
              </w:rPr>
              <w:t>, within</w:t>
            </w:r>
            <w:r w:rsidRPr="00ED69CE">
              <w:rPr>
                <w:rFonts w:ascii="Times New Roman" w:hAnsi="Times New Roman"/>
                <w:sz w:val="24"/>
                <w:szCs w:val="24"/>
              </w:rPr>
              <w:t xml:space="preserve"> five years from the date of </w:t>
            </w:r>
            <w:r>
              <w:rPr>
                <w:rFonts w:ascii="Times New Roman" w:hAnsi="Times New Roman"/>
                <w:sz w:val="24"/>
                <w:szCs w:val="24"/>
                <w:lang w:val="en-US"/>
              </w:rPr>
              <w:t>registration of the Company in the Commercial Register,</w:t>
            </w:r>
            <w:r w:rsidR="00B8552D">
              <w:rPr>
                <w:rFonts w:ascii="Times New Roman" w:hAnsi="Times New Roman"/>
                <w:sz w:val="24"/>
                <w:szCs w:val="24"/>
              </w:rPr>
              <w:t xml:space="preserve"> </w:t>
            </w:r>
            <w:r w:rsidR="00B8552D">
              <w:rPr>
                <w:rFonts w:ascii="Times New Roman" w:hAnsi="Times New Roman"/>
                <w:sz w:val="24"/>
                <w:szCs w:val="24"/>
                <w:lang w:val="en-US"/>
              </w:rPr>
              <w:t>at its own discretion,</w:t>
            </w:r>
            <w:r w:rsidR="00ED69CE">
              <w:rPr>
                <w:rFonts w:ascii="Times New Roman" w:hAnsi="Times New Roman"/>
                <w:sz w:val="24"/>
                <w:szCs w:val="24"/>
                <w:lang w:val="en-US"/>
              </w:rPr>
              <w:t xml:space="preserve"> to increase the share capital to the amount</w:t>
            </w:r>
            <w:r>
              <w:rPr>
                <w:rFonts w:ascii="Times New Roman" w:hAnsi="Times New Roman"/>
                <w:sz w:val="24"/>
                <w:szCs w:val="24"/>
                <w:lang w:val="en-US"/>
              </w:rPr>
              <w:t xml:space="preserve"> of</w:t>
            </w:r>
            <w:r w:rsidR="00ED69CE">
              <w:rPr>
                <w:rFonts w:ascii="Times New Roman" w:hAnsi="Times New Roman"/>
                <w:sz w:val="24"/>
                <w:szCs w:val="24"/>
                <w:lang w:val="en-US"/>
              </w:rPr>
              <w:t xml:space="preserve"> </w:t>
            </w:r>
            <w:r w:rsidR="006E53F7">
              <w:rPr>
                <w:rFonts w:ascii="Times New Roman" w:hAnsi="Times New Roman"/>
                <w:sz w:val="24"/>
                <w:szCs w:val="24"/>
                <w:lang w:val="en-US"/>
              </w:rPr>
              <w:t>BGN 100 000 000 (one hundred million)</w:t>
            </w:r>
            <w:r w:rsidR="00ED69CE">
              <w:rPr>
                <w:rFonts w:ascii="Times New Roman" w:hAnsi="Times New Roman"/>
                <w:sz w:val="24"/>
                <w:szCs w:val="24"/>
                <w:lang w:val="en-US"/>
              </w:rPr>
              <w:t xml:space="preserve">, by issuing new common or preference shares. The Board of Directors shall have the right to </w:t>
            </w:r>
            <w:r w:rsidR="00ED69CE" w:rsidRPr="00ED69CE">
              <w:rPr>
                <w:rFonts w:ascii="Times New Roman" w:hAnsi="Times New Roman"/>
                <w:color w:val="000000"/>
                <w:sz w:val="24"/>
                <w:szCs w:val="24"/>
              </w:rPr>
              <w:t xml:space="preserve">determine the </w:t>
            </w:r>
            <w:r w:rsidR="00ED69CE">
              <w:rPr>
                <w:rFonts w:ascii="Times New Roman" w:hAnsi="Times New Roman"/>
                <w:color w:val="000000"/>
                <w:sz w:val="24"/>
                <w:szCs w:val="24"/>
                <w:lang w:val="en-US"/>
              </w:rPr>
              <w:t>issuing value</w:t>
            </w:r>
            <w:r w:rsidR="00ED69CE" w:rsidRPr="00ED69CE">
              <w:rPr>
                <w:rFonts w:ascii="Times New Roman" w:hAnsi="Times New Roman"/>
                <w:color w:val="000000"/>
                <w:sz w:val="24"/>
                <w:szCs w:val="24"/>
              </w:rPr>
              <w:t xml:space="preserve"> and the number of </w:t>
            </w:r>
            <w:r w:rsidR="00120FC8">
              <w:rPr>
                <w:rFonts w:ascii="Times New Roman" w:hAnsi="Times New Roman"/>
                <w:color w:val="000000"/>
                <w:sz w:val="24"/>
                <w:szCs w:val="24"/>
                <w:lang w:val="en-US"/>
              </w:rPr>
              <w:t xml:space="preserve">the </w:t>
            </w:r>
            <w:r w:rsidR="00ED69CE" w:rsidRPr="00ED69CE">
              <w:rPr>
                <w:rFonts w:ascii="Times New Roman" w:hAnsi="Times New Roman"/>
                <w:color w:val="000000"/>
                <w:sz w:val="24"/>
                <w:szCs w:val="24"/>
              </w:rPr>
              <w:t>new shares of each new issue</w:t>
            </w:r>
            <w:r w:rsidR="00ED69CE">
              <w:rPr>
                <w:rFonts w:ascii="Times New Roman" w:hAnsi="Times New Roman"/>
                <w:color w:val="000000"/>
                <w:sz w:val="24"/>
                <w:szCs w:val="24"/>
                <w:lang w:val="en-US"/>
              </w:rPr>
              <w:t>,</w:t>
            </w:r>
            <w:r w:rsidR="00ED69CE" w:rsidRPr="00ED69CE">
              <w:rPr>
                <w:rFonts w:ascii="Times New Roman" w:hAnsi="Times New Roman"/>
                <w:color w:val="000000"/>
                <w:sz w:val="24"/>
                <w:szCs w:val="24"/>
              </w:rPr>
              <w:t xml:space="preserve"> as well as all other conditions of e</w:t>
            </w:r>
            <w:r w:rsidR="00ED69CE">
              <w:rPr>
                <w:rFonts w:ascii="Times New Roman" w:hAnsi="Times New Roman"/>
                <w:color w:val="000000"/>
                <w:sz w:val="24"/>
                <w:szCs w:val="24"/>
              </w:rPr>
              <w:t>ach particular capital increase.</w:t>
            </w:r>
          </w:p>
        </w:tc>
      </w:tr>
      <w:tr w:rsidR="003C7434" w:rsidRPr="001C04EC" w:rsidTr="00B8552D">
        <w:trPr>
          <w:trHeight w:val="850"/>
        </w:trPr>
        <w:tc>
          <w:tcPr>
            <w:tcW w:w="4927" w:type="dxa"/>
          </w:tcPr>
          <w:p w:rsidR="00B8552D" w:rsidRPr="00B8552D" w:rsidRDefault="00E955B3" w:rsidP="00B8552D">
            <w:pPr>
              <w:spacing w:after="0" w:line="288" w:lineRule="auto"/>
              <w:jc w:val="both"/>
              <w:rPr>
                <w:rFonts w:ascii="Times New Roman" w:hAnsi="Times New Roman"/>
                <w:color w:val="000000"/>
                <w:sz w:val="24"/>
                <w:szCs w:val="24"/>
                <w:lang w:val="en-US"/>
              </w:rPr>
            </w:pPr>
            <w:r>
              <w:rPr>
                <w:rFonts w:ascii="Times New Roman" w:hAnsi="Times New Roman"/>
                <w:color w:val="000000"/>
                <w:sz w:val="24"/>
                <w:szCs w:val="24"/>
              </w:rPr>
              <w:t xml:space="preserve">4. </w:t>
            </w:r>
            <w:r w:rsidR="00151235">
              <w:rPr>
                <w:rFonts w:ascii="Times New Roman" w:hAnsi="Times New Roman"/>
                <w:color w:val="000000"/>
                <w:sz w:val="24"/>
                <w:szCs w:val="24"/>
              </w:rPr>
              <w:t xml:space="preserve">Съветът на директорите има право, в срок до 5 години от вписването на Дружеството в търговския регистър, да решава издаването на обикновени или конвертируеми облигации до общ размер </w:t>
            </w:r>
            <w:r w:rsidR="00B8552D">
              <w:rPr>
                <w:rFonts w:ascii="Times New Roman" w:hAnsi="Times New Roman"/>
                <w:color w:val="000000"/>
                <w:sz w:val="24"/>
                <w:szCs w:val="24"/>
              </w:rPr>
              <w:t xml:space="preserve">от </w:t>
            </w:r>
            <w:r w:rsidR="006E53F7">
              <w:rPr>
                <w:rFonts w:ascii="Times New Roman" w:hAnsi="Times New Roman"/>
                <w:color w:val="000000"/>
                <w:sz w:val="24"/>
                <w:szCs w:val="24"/>
              </w:rPr>
              <w:t xml:space="preserve">25 000 000 (двадесет и пет милиона) </w:t>
            </w:r>
            <w:r w:rsidR="00151235">
              <w:rPr>
                <w:rFonts w:ascii="Times New Roman" w:hAnsi="Times New Roman"/>
                <w:color w:val="000000"/>
                <w:sz w:val="24"/>
                <w:szCs w:val="24"/>
              </w:rPr>
              <w:t>евро или равностойността му в лева. Съветът на директорите има право да определя емисионната стойност и броя на новите облигации от всяка нова емисия, както и всички други условия на облигациите и издаването</w:t>
            </w:r>
            <w:r w:rsidR="006D1E59">
              <w:rPr>
                <w:rFonts w:ascii="Times New Roman" w:hAnsi="Times New Roman"/>
                <w:color w:val="000000"/>
                <w:sz w:val="24"/>
                <w:szCs w:val="24"/>
              </w:rPr>
              <w:t xml:space="preserve"> и предлагането</w:t>
            </w:r>
            <w:r w:rsidR="00151235">
              <w:rPr>
                <w:rFonts w:ascii="Times New Roman" w:hAnsi="Times New Roman"/>
                <w:color w:val="000000"/>
                <w:sz w:val="24"/>
                <w:szCs w:val="24"/>
              </w:rPr>
              <w:t xml:space="preserve"> на всяка нова емисия.</w:t>
            </w:r>
          </w:p>
        </w:tc>
        <w:tc>
          <w:tcPr>
            <w:tcW w:w="4928" w:type="dxa"/>
          </w:tcPr>
          <w:p w:rsidR="003C7434" w:rsidRDefault="00C23C3B" w:rsidP="00B8552D">
            <w:pPr>
              <w:spacing w:after="0" w:line="288" w:lineRule="auto"/>
              <w:jc w:val="both"/>
              <w:rPr>
                <w:rFonts w:ascii="Times New Roman" w:hAnsi="Times New Roman"/>
                <w:sz w:val="24"/>
                <w:szCs w:val="24"/>
                <w:lang w:val="en-US"/>
              </w:rPr>
            </w:pPr>
            <w:r>
              <w:rPr>
                <w:rFonts w:ascii="Times New Roman" w:hAnsi="Times New Roman"/>
                <w:sz w:val="24"/>
                <w:szCs w:val="24"/>
                <w:lang w:val="en-GB"/>
              </w:rPr>
              <w:t xml:space="preserve">4. The Board of Directors shall have the right, within 5 years from the date of registration of the Company in the Commercial Register, to resolve on the issuance </w:t>
            </w:r>
            <w:r>
              <w:rPr>
                <w:rFonts w:ascii="Times New Roman" w:hAnsi="Times New Roman"/>
                <w:sz w:val="24"/>
                <w:szCs w:val="24"/>
                <w:lang w:val="en-US"/>
              </w:rPr>
              <w:t xml:space="preserve">of common or convertible bonds to the total amount of </w:t>
            </w:r>
            <w:r w:rsidR="006E53F7">
              <w:rPr>
                <w:rFonts w:ascii="Times New Roman" w:hAnsi="Times New Roman"/>
                <w:sz w:val="24"/>
                <w:szCs w:val="24"/>
                <w:lang w:val="en-US"/>
              </w:rPr>
              <w:t>up to 25 000 000 (twenty five million)</w:t>
            </w:r>
            <w:r w:rsidR="006E53F7">
              <w:rPr>
                <w:rFonts w:ascii="Times New Roman" w:hAnsi="Times New Roman"/>
                <w:sz w:val="24"/>
                <w:szCs w:val="24"/>
              </w:rPr>
              <w:t xml:space="preserve"> </w:t>
            </w:r>
            <w:r>
              <w:rPr>
                <w:rFonts w:ascii="Times New Roman" w:hAnsi="Times New Roman"/>
                <w:sz w:val="24"/>
                <w:szCs w:val="24"/>
                <w:lang w:val="en-US"/>
              </w:rPr>
              <w:t xml:space="preserve">euro or its equivalent in BGN </w:t>
            </w:r>
            <w:proofErr w:type="spellStart"/>
            <w:r>
              <w:rPr>
                <w:rFonts w:ascii="Times New Roman" w:hAnsi="Times New Roman"/>
                <w:sz w:val="24"/>
                <w:szCs w:val="24"/>
                <w:lang w:val="en-US"/>
              </w:rPr>
              <w:t>leva</w:t>
            </w:r>
            <w:proofErr w:type="spellEnd"/>
            <w:r>
              <w:rPr>
                <w:rFonts w:ascii="Times New Roman" w:hAnsi="Times New Roman"/>
                <w:sz w:val="24"/>
                <w:szCs w:val="24"/>
                <w:lang w:val="en-US"/>
              </w:rPr>
              <w:t xml:space="preserve">. The Board of Directors shall have the right to determine the issuing </w:t>
            </w:r>
            <w:r w:rsidR="00B8552D">
              <w:rPr>
                <w:rFonts w:ascii="Times New Roman" w:hAnsi="Times New Roman"/>
                <w:sz w:val="24"/>
                <w:szCs w:val="24"/>
                <w:lang w:val="en-US"/>
              </w:rPr>
              <w:t xml:space="preserve">price </w:t>
            </w:r>
            <w:r>
              <w:rPr>
                <w:rFonts w:ascii="Times New Roman" w:hAnsi="Times New Roman"/>
                <w:sz w:val="24"/>
                <w:szCs w:val="24"/>
                <w:lang w:val="en-US"/>
              </w:rPr>
              <w:t>and the number of the new bonds of each new issue, as well as all other conditions</w:t>
            </w:r>
            <w:r w:rsidR="00752281">
              <w:rPr>
                <w:rFonts w:ascii="Times New Roman" w:hAnsi="Times New Roman"/>
                <w:sz w:val="24"/>
                <w:szCs w:val="24"/>
              </w:rPr>
              <w:t xml:space="preserve"> </w:t>
            </w:r>
            <w:r>
              <w:rPr>
                <w:rFonts w:ascii="Times New Roman" w:hAnsi="Times New Roman"/>
                <w:sz w:val="24"/>
                <w:szCs w:val="24"/>
                <w:lang w:val="en-US"/>
              </w:rPr>
              <w:t>regarding the bonds and the issuance and offering of any new issue.</w:t>
            </w:r>
          </w:p>
          <w:p w:rsidR="00B8552D" w:rsidRPr="00C23C3B" w:rsidRDefault="00B8552D" w:rsidP="00B8552D">
            <w:pPr>
              <w:spacing w:after="0" w:line="288" w:lineRule="auto"/>
              <w:jc w:val="both"/>
              <w:rPr>
                <w:rFonts w:ascii="Times New Roman" w:hAnsi="Times New Roman"/>
                <w:sz w:val="24"/>
                <w:szCs w:val="24"/>
                <w:lang w:val="en-US"/>
              </w:rPr>
            </w:pPr>
          </w:p>
        </w:tc>
      </w:tr>
      <w:tr w:rsidR="007574D9" w:rsidRPr="001C04EC" w:rsidTr="00D678C6">
        <w:trPr>
          <w:trHeight w:val="1266"/>
        </w:trPr>
        <w:tc>
          <w:tcPr>
            <w:tcW w:w="4927" w:type="dxa"/>
          </w:tcPr>
          <w:p w:rsidR="007574D9" w:rsidRDefault="007574D9" w:rsidP="00B8552D">
            <w:pPr>
              <w:spacing w:after="0" w:line="288" w:lineRule="auto"/>
              <w:jc w:val="both"/>
              <w:rPr>
                <w:rFonts w:ascii="Times New Roman" w:hAnsi="Times New Roman"/>
                <w:color w:val="000000"/>
                <w:sz w:val="24"/>
                <w:szCs w:val="24"/>
              </w:rPr>
            </w:pPr>
            <w:r>
              <w:rPr>
                <w:rFonts w:ascii="Times New Roman" w:hAnsi="Times New Roman"/>
                <w:color w:val="000000"/>
                <w:sz w:val="24"/>
                <w:szCs w:val="24"/>
              </w:rPr>
              <w:t xml:space="preserve">5. Съветът на директорите има право, в срок до 5 години от вписването на Дружеството в търговския регистър, да решава издаването </w:t>
            </w:r>
            <w:r w:rsidRPr="007574D9">
              <w:rPr>
                <w:rFonts w:ascii="Times New Roman" w:hAnsi="Times New Roman"/>
                <w:color w:val="000000"/>
                <w:sz w:val="24"/>
                <w:szCs w:val="24"/>
              </w:rPr>
              <w:t xml:space="preserve">на варанти по смисъла на § 1, т. 4 от </w:t>
            </w:r>
            <w:r w:rsidR="00B8552D">
              <w:rPr>
                <w:rFonts w:ascii="Times New Roman" w:hAnsi="Times New Roman"/>
                <w:color w:val="000000"/>
                <w:sz w:val="24"/>
                <w:szCs w:val="24"/>
              </w:rPr>
              <w:t xml:space="preserve">ДР на </w:t>
            </w:r>
            <w:r w:rsidRPr="007574D9">
              <w:rPr>
                <w:rFonts w:ascii="Times New Roman" w:hAnsi="Times New Roman"/>
                <w:color w:val="000000"/>
                <w:sz w:val="24"/>
                <w:szCs w:val="24"/>
              </w:rPr>
              <w:t>Закона за публичното предлагане на ценни книжа</w:t>
            </w:r>
            <w:r>
              <w:rPr>
                <w:rFonts w:ascii="Times New Roman" w:hAnsi="Times New Roman"/>
                <w:color w:val="000000"/>
                <w:sz w:val="24"/>
                <w:szCs w:val="24"/>
              </w:rPr>
              <w:t>.</w:t>
            </w:r>
          </w:p>
        </w:tc>
        <w:tc>
          <w:tcPr>
            <w:tcW w:w="4928" w:type="dxa"/>
          </w:tcPr>
          <w:p w:rsidR="007574D9" w:rsidRPr="007574D9" w:rsidRDefault="007574D9" w:rsidP="001C04EC">
            <w:pPr>
              <w:spacing w:after="0" w:line="288"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lang w:val="en-GB"/>
              </w:rPr>
              <w:t xml:space="preserve">The Board of Directors shall have the right, within 5 years from the date of registration of the Company in the Commercial Register, to resolve on the issuance </w:t>
            </w:r>
            <w:r w:rsidRPr="007574D9">
              <w:rPr>
                <w:rFonts w:ascii="Times New Roman" w:hAnsi="Times New Roman"/>
                <w:sz w:val="24"/>
                <w:szCs w:val="24"/>
                <w:lang w:val="en-GB"/>
              </w:rPr>
              <w:t>of warrants, as defined in § 1, item 4 of the</w:t>
            </w:r>
            <w:r w:rsidR="00B8552D">
              <w:rPr>
                <w:rFonts w:ascii="Times New Roman" w:hAnsi="Times New Roman"/>
                <w:sz w:val="24"/>
                <w:szCs w:val="24"/>
              </w:rPr>
              <w:t xml:space="preserve"> </w:t>
            </w:r>
            <w:r w:rsidR="00B8552D">
              <w:rPr>
                <w:rFonts w:ascii="Times New Roman" w:hAnsi="Times New Roman"/>
                <w:sz w:val="24"/>
                <w:szCs w:val="24"/>
                <w:lang w:val="en-US"/>
              </w:rPr>
              <w:t>SP of</w:t>
            </w:r>
            <w:r w:rsidRPr="007574D9">
              <w:rPr>
                <w:rFonts w:ascii="Times New Roman" w:hAnsi="Times New Roman"/>
                <w:sz w:val="24"/>
                <w:szCs w:val="24"/>
                <w:lang w:val="en-GB"/>
              </w:rPr>
              <w:t xml:space="preserve"> Law on Public Offering of Securities</w:t>
            </w:r>
            <w:r>
              <w:rPr>
                <w:rFonts w:ascii="Times New Roman" w:hAnsi="Times New Roman"/>
                <w:sz w:val="24"/>
                <w:szCs w:val="24"/>
                <w:lang w:val="en-US"/>
              </w:rPr>
              <w:t>.</w:t>
            </w:r>
          </w:p>
        </w:tc>
      </w:tr>
      <w:tr w:rsidR="0050282A" w:rsidRPr="001C04EC" w:rsidTr="004A3A18">
        <w:trPr>
          <w:trHeight w:val="563"/>
        </w:trPr>
        <w:tc>
          <w:tcPr>
            <w:tcW w:w="4927" w:type="dxa"/>
          </w:tcPr>
          <w:p w:rsidR="0050282A" w:rsidRPr="004A3A18" w:rsidRDefault="0050282A" w:rsidP="004A3A18">
            <w:pPr>
              <w:spacing w:after="0" w:line="288" w:lineRule="auto"/>
              <w:jc w:val="center"/>
              <w:rPr>
                <w:rFonts w:ascii="Times New Roman" w:hAnsi="Times New Roman"/>
                <w:b/>
                <w:color w:val="000000"/>
                <w:sz w:val="24"/>
                <w:szCs w:val="24"/>
                <w:lang w:val="en-US"/>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26</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26</w:t>
            </w:r>
          </w:p>
        </w:tc>
      </w:tr>
      <w:tr w:rsidR="0050282A" w:rsidRPr="001C04EC" w:rsidTr="004A3A18">
        <w:trPr>
          <w:trHeight w:val="854"/>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Права и задължения на членовете на Съвета на директорите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Rights and obligations of the Board of Directors</w:t>
            </w:r>
          </w:p>
        </w:tc>
      </w:tr>
      <w:tr w:rsidR="0050282A" w:rsidRPr="001C04EC" w:rsidTr="004A3A18">
        <w:trPr>
          <w:trHeight w:val="2955"/>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 xml:space="preserve">1. </w:t>
            </w:r>
            <w:r w:rsidRPr="001C04EC">
              <w:rPr>
                <w:rFonts w:ascii="Times New Roman" w:hAnsi="Times New Roman"/>
                <w:sz w:val="24"/>
                <w:szCs w:val="24"/>
              </w:rPr>
              <w:t>Членовете на Съвета на директорите имат еднакви права и задължения, независимо от вътрешното разпределение на функциите им. Те са длъжни да изпълняват задълженията си в интерес на Дружеството и да пазят търговските тайни на Дружеството и след като престанат да бъдат членове на Съвета на директорите.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members of the Board of Directors shall have the same rights and obligations, irrespective of their internal distribution of functions. The Board members shall perform their obligations in the interest of the Company and keep the commercial secrets of the Company after they cease to be members of the Board of Directors.</w:t>
            </w:r>
          </w:p>
        </w:tc>
      </w:tr>
      <w:tr w:rsidR="0050282A" w:rsidRPr="001C04EC" w:rsidTr="00D678C6">
        <w:trPr>
          <w:trHeight w:val="3910"/>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2. Членовете на Съвета на директорите нямат право от свое или от чуждо име да извършват търговски сделки, да участват в търговски дружества като неограничено отговорни съдружници, както и да бъдат прокуристи, управители или членове на съвета на други дружества или кооперации, когато се извършва конкурентна дейност на Дружеството. Това ограничение не се прилага, ако Общото събрание е дало изричното си съгласие.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members of the Board of Directors shall not on their own or on a third party’s behalf enter into commercial transactions, participate in any company as partners with unlimited liability, as well as be procurators, managers or members of other Boards of other companies or co-operations, where activities are carried out, which are competitive to those of the Company. These restrictions shall not apply, as long as the General Meeting has given its express consent.</w:t>
            </w:r>
          </w:p>
        </w:tc>
      </w:tr>
      <w:tr w:rsidR="0050282A" w:rsidRPr="001C04EC" w:rsidTr="00D678C6">
        <w:trPr>
          <w:trHeight w:val="577"/>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27</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27</w:t>
            </w:r>
          </w:p>
        </w:tc>
      </w:tr>
      <w:tr w:rsidR="0050282A" w:rsidRPr="001C04EC" w:rsidTr="003C2A2D">
        <w:trPr>
          <w:trHeight w:val="900"/>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Разпределение на функциите между членовете на Съвета на директорите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Distribution of the functions among the members of the Board of Directors</w:t>
            </w:r>
          </w:p>
        </w:tc>
      </w:tr>
      <w:tr w:rsidR="0050282A" w:rsidRPr="001C04EC" w:rsidTr="00D678C6">
        <w:trPr>
          <w:trHeight w:val="1222"/>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Съветът на директорите</w:t>
            </w:r>
            <w:r w:rsidR="00124721" w:rsidRPr="00AE7D99">
              <w:rPr>
                <w:rFonts w:ascii="Times New Roman" w:hAnsi="Times New Roman"/>
                <w:color w:val="000000"/>
                <w:sz w:val="24"/>
                <w:szCs w:val="24"/>
              </w:rPr>
              <w:t xml:space="preserve"> </w:t>
            </w:r>
            <w:r w:rsidR="00124721">
              <w:rPr>
                <w:rFonts w:ascii="Times New Roman" w:hAnsi="Times New Roman"/>
                <w:color w:val="000000"/>
                <w:sz w:val="24"/>
                <w:szCs w:val="24"/>
              </w:rPr>
              <w:t>приема правила за своята работа и</w:t>
            </w:r>
            <w:r w:rsidRPr="001C04EC">
              <w:rPr>
                <w:rFonts w:ascii="Times New Roman" w:hAnsi="Times New Roman"/>
                <w:color w:val="000000"/>
                <w:sz w:val="24"/>
                <w:szCs w:val="24"/>
              </w:rPr>
              <w:t xml:space="preserve"> избира измежду членовете си председател и заместник-председател.</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Board of Directors shall</w:t>
            </w:r>
            <w:r w:rsidR="00124721">
              <w:rPr>
                <w:rFonts w:ascii="Times New Roman" w:hAnsi="Times New Roman"/>
                <w:sz w:val="24"/>
                <w:szCs w:val="24"/>
              </w:rPr>
              <w:t xml:space="preserve"> </w:t>
            </w:r>
            <w:r w:rsidR="00124721">
              <w:rPr>
                <w:rFonts w:ascii="Times New Roman" w:hAnsi="Times New Roman"/>
                <w:sz w:val="24"/>
                <w:szCs w:val="24"/>
                <w:lang w:val="en-US"/>
              </w:rPr>
              <w:t>adopt rules on its work and</w:t>
            </w:r>
            <w:r w:rsidRPr="001C04EC">
              <w:rPr>
                <w:rFonts w:ascii="Times New Roman" w:hAnsi="Times New Roman"/>
                <w:sz w:val="24"/>
                <w:szCs w:val="24"/>
                <w:lang w:val="en-GB"/>
              </w:rPr>
              <w:t xml:space="preserve"> elect among its members a Chairman and a Vice-Chairman.</w:t>
            </w:r>
          </w:p>
        </w:tc>
      </w:tr>
      <w:tr w:rsidR="0050282A" w:rsidRPr="001C04EC" w:rsidTr="00D678C6">
        <w:trPr>
          <w:trHeight w:val="284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2. </w:t>
            </w:r>
            <w:r w:rsidRPr="001C04EC">
              <w:rPr>
                <w:rFonts w:ascii="Times New Roman" w:hAnsi="Times New Roman"/>
                <w:sz w:val="24"/>
                <w:szCs w:val="24"/>
              </w:rPr>
              <w:t>Съветът на директорите може да делегира управлението на Дружеството на един или повече от своите членове – изпълнителни директори, които да управляват Дружеството съгласно решенията на Съвета на директорите</w:t>
            </w:r>
            <w:r w:rsidRPr="001C04EC">
              <w:rPr>
                <w:rFonts w:ascii="Times New Roman" w:hAnsi="Times New Roman"/>
                <w:color w:val="000000"/>
                <w:sz w:val="24"/>
                <w:szCs w:val="24"/>
              </w:rPr>
              <w:t>. Изпълнителните директори винаги са по-малко от останалите членове на Съвета на директорите.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Board of Directors may delegate the management of the Company to one or more of its members – executive directors, who shall manage the Company in accordance with the resolutions of the Board of Directors. The executive directors shall at all times be less than the rest of the members of the Board of Directors.</w:t>
            </w:r>
          </w:p>
        </w:tc>
      </w:tr>
      <w:tr w:rsidR="0050282A" w:rsidRPr="001C04EC" w:rsidTr="00D678C6">
        <w:trPr>
          <w:trHeight w:val="126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3. Съветът на директорите може по всяко време да промени разпределението на функциите между членовете си.</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Board of Directors shall be able to change the distribution of functions among its members at any time.</w:t>
            </w:r>
          </w:p>
        </w:tc>
      </w:tr>
      <w:tr w:rsidR="00124721" w:rsidRPr="001C04EC" w:rsidTr="00D678C6">
        <w:trPr>
          <w:trHeight w:val="1266"/>
        </w:trPr>
        <w:tc>
          <w:tcPr>
            <w:tcW w:w="4927" w:type="dxa"/>
          </w:tcPr>
          <w:p w:rsidR="00124721" w:rsidRPr="00124721" w:rsidRDefault="00124721" w:rsidP="001C04EC">
            <w:pPr>
              <w:spacing w:after="0" w:line="288" w:lineRule="auto"/>
              <w:jc w:val="both"/>
              <w:rPr>
                <w:rFonts w:ascii="Times New Roman" w:hAnsi="Times New Roman"/>
                <w:color w:val="000000"/>
                <w:sz w:val="24"/>
                <w:szCs w:val="24"/>
              </w:rPr>
            </w:pPr>
            <w:r w:rsidRPr="00AE7D99">
              <w:rPr>
                <w:rFonts w:ascii="Times New Roman" w:hAnsi="Times New Roman"/>
                <w:color w:val="000000"/>
                <w:sz w:val="24"/>
                <w:szCs w:val="24"/>
              </w:rPr>
              <w:lastRenderedPageBreak/>
              <w:t xml:space="preserve">4. </w:t>
            </w:r>
            <w:r>
              <w:rPr>
                <w:rFonts w:ascii="Times New Roman" w:hAnsi="Times New Roman"/>
                <w:color w:val="000000"/>
                <w:sz w:val="24"/>
                <w:szCs w:val="24"/>
              </w:rPr>
              <w:t>Независимо от разпределението на функциите всички членове на Съвета на директорите имат равни права и задължения.</w:t>
            </w:r>
          </w:p>
        </w:tc>
        <w:tc>
          <w:tcPr>
            <w:tcW w:w="4928" w:type="dxa"/>
          </w:tcPr>
          <w:p w:rsidR="00124721" w:rsidRPr="00124721" w:rsidRDefault="00124721" w:rsidP="001C04EC">
            <w:pPr>
              <w:spacing w:after="0" w:line="288" w:lineRule="auto"/>
              <w:jc w:val="both"/>
              <w:rPr>
                <w:rFonts w:ascii="Times New Roman" w:hAnsi="Times New Roman"/>
                <w:sz w:val="24"/>
                <w:szCs w:val="24"/>
                <w:lang w:val="en-US"/>
              </w:rPr>
            </w:pPr>
            <w:r>
              <w:rPr>
                <w:rFonts w:ascii="Times New Roman" w:hAnsi="Times New Roman"/>
                <w:sz w:val="24"/>
                <w:szCs w:val="24"/>
                <w:lang w:val="en-GB"/>
              </w:rPr>
              <w:t xml:space="preserve">4. </w:t>
            </w:r>
            <w:r>
              <w:rPr>
                <w:rFonts w:ascii="Times New Roman" w:hAnsi="Times New Roman"/>
                <w:sz w:val="24"/>
                <w:szCs w:val="24"/>
                <w:lang w:val="en-US"/>
              </w:rPr>
              <w:t>Regardless of the distribution of the functions all members of the Board of Directors shall have equal rights and obligations.</w:t>
            </w:r>
          </w:p>
        </w:tc>
      </w:tr>
      <w:tr w:rsidR="0050282A" w:rsidRPr="001C04EC" w:rsidTr="00D678C6">
        <w:trPr>
          <w:trHeight w:val="57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28</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28</w:t>
            </w:r>
          </w:p>
        </w:tc>
      </w:tr>
      <w:tr w:rsidR="0050282A" w:rsidRPr="001C04EC" w:rsidTr="00D678C6">
        <w:trPr>
          <w:trHeight w:val="56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Изпълнителни директори</w:t>
            </w:r>
            <w:r w:rsidR="002A0931">
              <w:rPr>
                <w:rFonts w:ascii="Times New Roman" w:hAnsi="Times New Roman"/>
                <w:b/>
                <w:color w:val="000000"/>
                <w:sz w:val="24"/>
                <w:szCs w:val="24"/>
              </w:rPr>
              <w:t>. Прокуристи.</w:t>
            </w:r>
          </w:p>
        </w:tc>
        <w:tc>
          <w:tcPr>
            <w:tcW w:w="4928" w:type="dxa"/>
          </w:tcPr>
          <w:p w:rsidR="0050282A" w:rsidRPr="002333BE" w:rsidRDefault="0050282A" w:rsidP="001C04EC">
            <w:pPr>
              <w:spacing w:after="0" w:line="288" w:lineRule="auto"/>
              <w:jc w:val="center"/>
              <w:rPr>
                <w:rFonts w:ascii="Times New Roman" w:hAnsi="Times New Roman"/>
                <w:b/>
                <w:sz w:val="24"/>
                <w:szCs w:val="24"/>
                <w:lang w:bidi="en-US"/>
              </w:rPr>
            </w:pPr>
            <w:r w:rsidRPr="001C04EC">
              <w:rPr>
                <w:rFonts w:ascii="Times New Roman" w:hAnsi="Times New Roman"/>
                <w:b/>
                <w:sz w:val="24"/>
                <w:szCs w:val="24"/>
                <w:lang w:val="en-GB"/>
              </w:rPr>
              <w:t>Executive directors</w:t>
            </w:r>
            <w:r w:rsidR="00F32EB2">
              <w:rPr>
                <w:rFonts w:ascii="Times New Roman" w:hAnsi="Times New Roman"/>
                <w:b/>
                <w:sz w:val="24"/>
                <w:szCs w:val="24"/>
                <w:lang w:val="en-GB"/>
              </w:rPr>
              <w:t>. Procurators.</w:t>
            </w:r>
          </w:p>
        </w:tc>
      </w:tr>
      <w:tr w:rsidR="0050282A" w:rsidRPr="001C04EC" w:rsidTr="006F50FF">
        <w:trPr>
          <w:trHeight w:val="1142"/>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Изпълнителният(те) директор(и) осъществява(т) оперативното управление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executive director(s) shall be responsible for the operative management of the Company.</w:t>
            </w:r>
          </w:p>
        </w:tc>
      </w:tr>
      <w:tr w:rsidR="0050282A" w:rsidRPr="001C04EC" w:rsidTr="00D678C6">
        <w:trPr>
          <w:trHeight w:val="1855"/>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lang w:val="ru-RU"/>
              </w:rPr>
              <w:t>2</w:t>
            </w:r>
            <w:r w:rsidRPr="001C04EC">
              <w:rPr>
                <w:rFonts w:ascii="Times New Roman" w:hAnsi="Times New Roman"/>
                <w:color w:val="000000"/>
                <w:sz w:val="24"/>
                <w:szCs w:val="24"/>
              </w:rPr>
              <w:t>. Изпълнителният директор е длъжен по всяко време незабавно да свика заседание на Съвета на директорите и да докладва настъпили обстоятелства, които са от съществено значение за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Executive Director shall be obliged at all times to immediately convene a session of the Board of Directors and to report of any circumstances that are of significant importance to the Company.</w:t>
            </w:r>
          </w:p>
        </w:tc>
      </w:tr>
      <w:tr w:rsidR="002A0931" w:rsidRPr="001C04EC" w:rsidTr="006F50FF">
        <w:trPr>
          <w:trHeight w:val="1852"/>
        </w:trPr>
        <w:tc>
          <w:tcPr>
            <w:tcW w:w="4927" w:type="dxa"/>
          </w:tcPr>
          <w:p w:rsidR="002A0931" w:rsidRPr="001C04EC" w:rsidRDefault="002A0931" w:rsidP="002A0931">
            <w:pPr>
              <w:spacing w:after="0" w:line="288" w:lineRule="auto"/>
              <w:jc w:val="both"/>
              <w:rPr>
                <w:rFonts w:ascii="Times New Roman" w:hAnsi="Times New Roman"/>
                <w:b/>
                <w:sz w:val="24"/>
                <w:szCs w:val="24"/>
                <w:lang w:bidi="bg-BG"/>
              </w:rPr>
            </w:pPr>
            <w:r w:rsidRPr="00AE7D99">
              <w:rPr>
                <w:rFonts w:ascii="Times New Roman" w:hAnsi="Times New Roman"/>
                <w:color w:val="000000"/>
                <w:sz w:val="24"/>
                <w:szCs w:val="24"/>
              </w:rPr>
              <w:t>3</w:t>
            </w:r>
            <w:r w:rsidRPr="001C04EC">
              <w:rPr>
                <w:rFonts w:ascii="Times New Roman" w:hAnsi="Times New Roman"/>
                <w:color w:val="000000"/>
                <w:sz w:val="24"/>
                <w:szCs w:val="24"/>
              </w:rPr>
              <w:t xml:space="preserve">. Съветът на директорите </w:t>
            </w:r>
            <w:r>
              <w:rPr>
                <w:rFonts w:ascii="Times New Roman" w:hAnsi="Times New Roman"/>
                <w:color w:val="000000"/>
                <w:sz w:val="24"/>
                <w:szCs w:val="24"/>
              </w:rPr>
              <w:t>може да назначи и упълномощи прокурист по реда на чл. 21 и сл. от Търговския закон</w:t>
            </w:r>
            <w:r w:rsidRPr="001C04EC">
              <w:rPr>
                <w:rFonts w:ascii="Times New Roman" w:hAnsi="Times New Roman"/>
                <w:color w:val="000000"/>
                <w:sz w:val="24"/>
                <w:szCs w:val="24"/>
              </w:rPr>
              <w:t>.</w:t>
            </w:r>
            <w:r>
              <w:rPr>
                <w:rFonts w:ascii="Times New Roman" w:hAnsi="Times New Roman"/>
                <w:color w:val="000000"/>
                <w:sz w:val="24"/>
                <w:szCs w:val="24"/>
              </w:rPr>
              <w:t xml:space="preserve"> Овластяването на прокуриста може да бъде оттеглено по всяко време от Съвета на директорите.</w:t>
            </w:r>
          </w:p>
        </w:tc>
        <w:tc>
          <w:tcPr>
            <w:tcW w:w="4928" w:type="dxa"/>
          </w:tcPr>
          <w:p w:rsidR="002A0931" w:rsidRPr="001C04EC" w:rsidRDefault="002A0931" w:rsidP="00F32EB2">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rPr>
              <w:t xml:space="preserve">3. </w:t>
            </w:r>
            <w:r w:rsidRPr="001C04EC">
              <w:rPr>
                <w:rFonts w:ascii="Times New Roman" w:hAnsi="Times New Roman"/>
                <w:sz w:val="24"/>
                <w:szCs w:val="24"/>
                <w:lang w:val="en-GB"/>
              </w:rPr>
              <w:t xml:space="preserve">The Board of Directors </w:t>
            </w:r>
            <w:r w:rsidR="00F32EB2">
              <w:rPr>
                <w:rFonts w:ascii="Times New Roman" w:hAnsi="Times New Roman"/>
                <w:sz w:val="24"/>
                <w:szCs w:val="24"/>
                <w:lang w:val="en-US"/>
              </w:rPr>
              <w:t>may appoint and authorize a procurator pursuant to Art. 21 and the following of the Commercial Act. The authorization of the procurator may at any time be withdrawn by the Board of Directors</w:t>
            </w:r>
            <w:r w:rsidRPr="001C04EC">
              <w:rPr>
                <w:rFonts w:ascii="Times New Roman" w:hAnsi="Times New Roman"/>
                <w:sz w:val="24"/>
                <w:szCs w:val="24"/>
                <w:lang w:val="en-GB"/>
              </w:rPr>
              <w:t>.</w:t>
            </w:r>
          </w:p>
        </w:tc>
      </w:tr>
      <w:tr w:rsidR="0050282A" w:rsidRPr="001C04EC" w:rsidTr="006F50FF">
        <w:trPr>
          <w:trHeight w:val="4514"/>
        </w:trPr>
        <w:tc>
          <w:tcPr>
            <w:tcW w:w="4927" w:type="dxa"/>
          </w:tcPr>
          <w:p w:rsidR="0050282A" w:rsidRPr="001C04EC" w:rsidRDefault="0050282A" w:rsidP="00DD0796">
            <w:pPr>
              <w:spacing w:after="0" w:line="288" w:lineRule="auto"/>
              <w:jc w:val="both"/>
              <w:rPr>
                <w:rFonts w:ascii="Times New Roman" w:hAnsi="Times New Roman"/>
                <w:b/>
                <w:sz w:val="24"/>
                <w:szCs w:val="24"/>
                <w:lang w:bidi="bg-BG"/>
              </w:rPr>
            </w:pPr>
            <w:r w:rsidRPr="00AE7D99">
              <w:rPr>
                <w:rFonts w:ascii="Times New Roman" w:hAnsi="Times New Roman"/>
                <w:color w:val="000000"/>
                <w:sz w:val="24"/>
                <w:szCs w:val="24"/>
              </w:rPr>
              <w:t>3</w:t>
            </w:r>
            <w:r w:rsidRPr="001C04EC">
              <w:rPr>
                <w:rFonts w:ascii="Times New Roman" w:hAnsi="Times New Roman"/>
                <w:color w:val="000000"/>
                <w:sz w:val="24"/>
                <w:szCs w:val="24"/>
              </w:rPr>
              <w:t xml:space="preserve">. Съветът на директорите овластява </w:t>
            </w:r>
            <w:r w:rsidR="00FF744B">
              <w:rPr>
                <w:rFonts w:ascii="Times New Roman" w:hAnsi="Times New Roman"/>
                <w:color w:val="000000"/>
                <w:sz w:val="24"/>
                <w:szCs w:val="24"/>
              </w:rPr>
              <w:t>И</w:t>
            </w:r>
            <w:r w:rsidR="002A0931">
              <w:rPr>
                <w:rFonts w:ascii="Times New Roman" w:hAnsi="Times New Roman"/>
                <w:color w:val="000000"/>
                <w:sz w:val="24"/>
                <w:szCs w:val="24"/>
              </w:rPr>
              <w:t>зпълнителния директор</w:t>
            </w:r>
            <w:r w:rsidRPr="001C04EC">
              <w:rPr>
                <w:rFonts w:ascii="Times New Roman" w:hAnsi="Times New Roman"/>
                <w:color w:val="000000"/>
                <w:sz w:val="24"/>
                <w:szCs w:val="24"/>
              </w:rPr>
              <w:t xml:space="preserve"> да представлява Дружеството.</w:t>
            </w:r>
            <w:r w:rsidR="00DD0796">
              <w:rPr>
                <w:rFonts w:ascii="Times New Roman" w:hAnsi="Times New Roman"/>
                <w:color w:val="000000"/>
                <w:sz w:val="24"/>
                <w:szCs w:val="24"/>
              </w:rPr>
              <w:t xml:space="preserve"> В случай, че е назначен прокурист, </w:t>
            </w:r>
            <w:r w:rsidR="00DD0796" w:rsidRPr="0025716A">
              <w:rPr>
                <w:rFonts w:ascii="Times New Roman" w:hAnsi="Times New Roman"/>
                <w:color w:val="000000"/>
                <w:sz w:val="24"/>
                <w:szCs w:val="24"/>
              </w:rPr>
              <w:t>Дружеството се представлява съвместно от Изпълнителния директор и от прокуриста</w:t>
            </w:r>
            <w:r w:rsidR="00F32EB2" w:rsidRPr="0025716A">
              <w:rPr>
                <w:rFonts w:ascii="Times New Roman" w:hAnsi="Times New Roman"/>
                <w:color w:val="000000"/>
                <w:sz w:val="24"/>
                <w:szCs w:val="24"/>
              </w:rPr>
              <w:t>, освен ако Съветът на директорите не е определил друго в решението си</w:t>
            </w:r>
            <w:r w:rsidR="00DD0796" w:rsidRPr="0025716A">
              <w:rPr>
                <w:rFonts w:ascii="Times New Roman" w:hAnsi="Times New Roman"/>
                <w:color w:val="000000"/>
                <w:sz w:val="24"/>
                <w:szCs w:val="24"/>
              </w:rPr>
              <w:t>.</w:t>
            </w:r>
            <w:r w:rsidRPr="0025716A">
              <w:rPr>
                <w:rFonts w:ascii="Times New Roman" w:hAnsi="Times New Roman"/>
                <w:color w:val="000000"/>
                <w:sz w:val="24"/>
                <w:szCs w:val="24"/>
              </w:rPr>
              <w:t xml:space="preserve"> Съветът на директорите</w:t>
            </w:r>
            <w:r w:rsidRPr="001C04EC">
              <w:rPr>
                <w:rFonts w:ascii="Times New Roman" w:hAnsi="Times New Roman"/>
                <w:color w:val="000000"/>
                <w:sz w:val="24"/>
                <w:szCs w:val="24"/>
              </w:rPr>
              <w:t xml:space="preserve"> може да определи кръг от сделки, за сключването на които от страна на представляващия/представляващите е необходимо предварително разрешение на Съвета на директорите.</w:t>
            </w:r>
          </w:p>
        </w:tc>
        <w:tc>
          <w:tcPr>
            <w:tcW w:w="4928" w:type="dxa"/>
          </w:tcPr>
          <w:p w:rsidR="0050282A" w:rsidRPr="00F32EB2" w:rsidRDefault="0050282A" w:rsidP="000649EC">
            <w:pPr>
              <w:spacing w:after="0" w:line="288" w:lineRule="auto"/>
              <w:jc w:val="both"/>
              <w:rPr>
                <w:rFonts w:ascii="Times New Roman" w:hAnsi="Times New Roman"/>
                <w:b/>
                <w:sz w:val="24"/>
                <w:szCs w:val="24"/>
                <w:lang w:val="en-US" w:bidi="en-US"/>
              </w:rPr>
            </w:pPr>
            <w:r w:rsidRPr="001C04EC">
              <w:rPr>
                <w:rFonts w:ascii="Times New Roman" w:hAnsi="Times New Roman"/>
                <w:sz w:val="24"/>
                <w:szCs w:val="24"/>
              </w:rPr>
              <w:t xml:space="preserve">3. </w:t>
            </w:r>
            <w:r w:rsidRPr="001C04EC">
              <w:rPr>
                <w:rFonts w:ascii="Times New Roman" w:hAnsi="Times New Roman"/>
                <w:sz w:val="24"/>
                <w:szCs w:val="24"/>
                <w:lang w:val="en-GB"/>
              </w:rPr>
              <w:t xml:space="preserve">The Board of Directors </w:t>
            </w:r>
            <w:r w:rsidRPr="001C04EC">
              <w:rPr>
                <w:rFonts w:ascii="Times New Roman" w:hAnsi="Times New Roman"/>
                <w:sz w:val="24"/>
                <w:szCs w:val="24"/>
                <w:lang w:val="en-US"/>
              </w:rPr>
              <w:t xml:space="preserve">authorizes </w:t>
            </w:r>
            <w:r w:rsidR="00F32EB2">
              <w:rPr>
                <w:rFonts w:ascii="Times New Roman" w:hAnsi="Times New Roman"/>
                <w:sz w:val="24"/>
                <w:szCs w:val="24"/>
                <w:lang w:val="en-US"/>
              </w:rPr>
              <w:t>the Executive Director</w:t>
            </w:r>
            <w:r w:rsidRPr="001C04EC">
              <w:rPr>
                <w:rFonts w:ascii="Times New Roman" w:hAnsi="Times New Roman"/>
                <w:sz w:val="24"/>
                <w:szCs w:val="24"/>
                <w:lang w:val="en-US"/>
              </w:rPr>
              <w:t xml:space="preserve"> to represent the Company. </w:t>
            </w:r>
            <w:r w:rsidR="00F32EB2">
              <w:rPr>
                <w:rFonts w:ascii="Times New Roman" w:hAnsi="Times New Roman"/>
                <w:sz w:val="24"/>
                <w:szCs w:val="24"/>
                <w:lang w:val="en-US"/>
              </w:rPr>
              <w:t>In case a procurator is appointed</w:t>
            </w:r>
            <w:r w:rsidR="000649EC">
              <w:rPr>
                <w:rFonts w:ascii="Times New Roman" w:hAnsi="Times New Roman"/>
                <w:sz w:val="24"/>
                <w:szCs w:val="24"/>
                <w:lang w:val="en-US"/>
              </w:rPr>
              <w:t>,</w:t>
            </w:r>
            <w:r w:rsidR="00F32EB2">
              <w:rPr>
                <w:rFonts w:ascii="Times New Roman" w:hAnsi="Times New Roman"/>
                <w:sz w:val="24"/>
                <w:szCs w:val="24"/>
                <w:lang w:val="en-US"/>
              </w:rPr>
              <w:t xml:space="preserve"> the Company shall be represented jointly by the Executive Director and the </w:t>
            </w:r>
            <w:r w:rsidR="00F32EB2" w:rsidRPr="0025716A">
              <w:rPr>
                <w:rFonts w:ascii="Times New Roman" w:hAnsi="Times New Roman"/>
                <w:sz w:val="24"/>
                <w:szCs w:val="24"/>
                <w:lang w:val="en-US"/>
              </w:rPr>
              <w:t>procurator unless the Board of Directors resolve</w:t>
            </w:r>
            <w:r w:rsidR="000649EC" w:rsidRPr="0025716A">
              <w:rPr>
                <w:rFonts w:ascii="Times New Roman" w:hAnsi="Times New Roman"/>
                <w:sz w:val="24"/>
                <w:szCs w:val="24"/>
                <w:lang w:val="en-US"/>
              </w:rPr>
              <w:t>s</w:t>
            </w:r>
            <w:r w:rsidR="00F32EB2" w:rsidRPr="0025716A">
              <w:rPr>
                <w:rFonts w:ascii="Times New Roman" w:hAnsi="Times New Roman"/>
                <w:sz w:val="24"/>
                <w:szCs w:val="24"/>
                <w:lang w:val="en-US"/>
              </w:rPr>
              <w:t xml:space="preserve"> otherwise. </w:t>
            </w:r>
            <w:r w:rsidRPr="0025716A">
              <w:rPr>
                <w:rFonts w:ascii="Times New Roman" w:hAnsi="Times New Roman"/>
                <w:sz w:val="24"/>
                <w:szCs w:val="24"/>
                <w:lang w:val="en-US"/>
              </w:rPr>
              <w:t xml:space="preserve">The Board of Directors </w:t>
            </w:r>
            <w:r w:rsidRPr="0025716A">
              <w:rPr>
                <w:rFonts w:ascii="Times New Roman" w:hAnsi="Times New Roman"/>
                <w:sz w:val="24"/>
                <w:szCs w:val="24"/>
                <w:lang w:val="en-GB"/>
              </w:rPr>
              <w:t>may specify a range of</w:t>
            </w:r>
            <w:r w:rsidRPr="001C04EC">
              <w:rPr>
                <w:rFonts w:ascii="Times New Roman" w:hAnsi="Times New Roman"/>
                <w:sz w:val="24"/>
                <w:szCs w:val="24"/>
                <w:lang w:val="en-GB"/>
              </w:rPr>
              <w:t xml:space="preserve"> transactions, for which a prior authorisation by the Board of Directors shall be required for the authorised representative(s) to conclude them.</w:t>
            </w:r>
          </w:p>
        </w:tc>
      </w:tr>
      <w:tr w:rsidR="0050282A" w:rsidRPr="001C04EC" w:rsidTr="00D678C6">
        <w:trPr>
          <w:trHeight w:val="56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29</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29</w:t>
            </w:r>
          </w:p>
        </w:tc>
      </w:tr>
      <w:tr w:rsidR="0050282A" w:rsidRPr="001C04EC" w:rsidTr="00D678C6">
        <w:trPr>
          <w:trHeight w:val="56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Заседания на Съвета на директорите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Meetings of the Board of Directors</w:t>
            </w:r>
          </w:p>
        </w:tc>
      </w:tr>
      <w:tr w:rsidR="0050282A" w:rsidRPr="001C04EC" w:rsidTr="006F50FF">
        <w:trPr>
          <w:trHeight w:val="2834"/>
        </w:trPr>
        <w:tc>
          <w:tcPr>
            <w:tcW w:w="4927" w:type="dxa"/>
          </w:tcPr>
          <w:p w:rsidR="0050282A" w:rsidRPr="001C04EC" w:rsidRDefault="0050282A" w:rsidP="00124721">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 xml:space="preserve">1. Съветът на директорите се събира на </w:t>
            </w:r>
            <w:r w:rsidR="00124721" w:rsidRPr="001C04EC">
              <w:rPr>
                <w:rFonts w:ascii="Times New Roman" w:hAnsi="Times New Roman"/>
                <w:color w:val="000000"/>
                <w:sz w:val="24"/>
                <w:szCs w:val="24"/>
              </w:rPr>
              <w:t>редовн</w:t>
            </w:r>
            <w:r w:rsidR="00124721">
              <w:rPr>
                <w:rFonts w:ascii="Times New Roman" w:hAnsi="Times New Roman"/>
                <w:color w:val="000000"/>
                <w:sz w:val="24"/>
                <w:szCs w:val="24"/>
              </w:rPr>
              <w:t>о</w:t>
            </w:r>
            <w:r w:rsidR="00124721" w:rsidRPr="001C04EC">
              <w:rPr>
                <w:rFonts w:ascii="Times New Roman" w:hAnsi="Times New Roman"/>
                <w:color w:val="000000"/>
                <w:sz w:val="24"/>
                <w:szCs w:val="24"/>
              </w:rPr>
              <w:t xml:space="preserve"> заседани</w:t>
            </w:r>
            <w:r w:rsidR="00124721">
              <w:rPr>
                <w:rFonts w:ascii="Times New Roman" w:hAnsi="Times New Roman"/>
                <w:color w:val="000000"/>
                <w:sz w:val="24"/>
                <w:szCs w:val="24"/>
              </w:rPr>
              <w:t>е</w:t>
            </w:r>
            <w:r w:rsidR="00124721" w:rsidRPr="001C04EC">
              <w:rPr>
                <w:rFonts w:ascii="Times New Roman" w:hAnsi="Times New Roman"/>
                <w:color w:val="000000"/>
                <w:sz w:val="24"/>
                <w:szCs w:val="24"/>
              </w:rPr>
              <w:t xml:space="preserve"> </w:t>
            </w:r>
            <w:r w:rsidRPr="001C04EC">
              <w:rPr>
                <w:rFonts w:ascii="Times New Roman" w:hAnsi="Times New Roman"/>
                <w:color w:val="000000"/>
                <w:sz w:val="24"/>
                <w:szCs w:val="24"/>
              </w:rPr>
              <w:t>най-малко веднъж на три месеца, за да обсъди състоянието и развитието на Дружеството</w:t>
            </w:r>
            <w:r w:rsidR="00124721" w:rsidRPr="00AE7D99">
              <w:rPr>
                <w:rFonts w:ascii="Times New Roman" w:hAnsi="Times New Roman"/>
                <w:color w:val="000000"/>
                <w:sz w:val="24"/>
                <w:szCs w:val="24"/>
              </w:rPr>
              <w:t xml:space="preserve">, </w:t>
            </w:r>
            <w:r w:rsidR="00124721">
              <w:rPr>
                <w:rFonts w:ascii="Times New Roman" w:hAnsi="Times New Roman"/>
                <w:color w:val="000000"/>
                <w:sz w:val="24"/>
                <w:szCs w:val="24"/>
              </w:rPr>
              <w:t>освен ако съществуват причини, налагащи неговото извънредно свикване и се провежда на адреса на управление на Дружеството или на друго място в България</w:t>
            </w:r>
            <w:r w:rsidRPr="001C04EC">
              <w:rPr>
                <w:rFonts w:ascii="Times New Roman" w:hAnsi="Times New Roman"/>
                <w:color w:val="000000"/>
                <w:sz w:val="24"/>
                <w:szCs w:val="24"/>
              </w:rPr>
              <w:t>.</w:t>
            </w:r>
          </w:p>
        </w:tc>
        <w:tc>
          <w:tcPr>
            <w:tcW w:w="4928" w:type="dxa"/>
          </w:tcPr>
          <w:p w:rsidR="0050282A" w:rsidRPr="001C04EC" w:rsidRDefault="0050282A" w:rsidP="00124721">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Board of Directors shall meet for regular meeting at least once every three months, in order to discuss the condition and the development of the Company</w:t>
            </w:r>
            <w:r w:rsidR="00124721">
              <w:rPr>
                <w:rFonts w:ascii="Times New Roman" w:hAnsi="Times New Roman"/>
                <w:sz w:val="24"/>
                <w:szCs w:val="24"/>
              </w:rPr>
              <w:t xml:space="preserve">, </w:t>
            </w:r>
            <w:r w:rsidR="00124721">
              <w:rPr>
                <w:rFonts w:ascii="Times New Roman" w:hAnsi="Times New Roman"/>
                <w:sz w:val="24"/>
                <w:szCs w:val="24"/>
                <w:lang w:val="en-US"/>
              </w:rPr>
              <w:t>except if any reasons require its extraordinary convocation and shall be held at the address of management of the Company or at another place in Bulgaria</w:t>
            </w:r>
            <w:r w:rsidRPr="001C04EC">
              <w:rPr>
                <w:rFonts w:ascii="Times New Roman" w:hAnsi="Times New Roman"/>
                <w:sz w:val="24"/>
                <w:szCs w:val="24"/>
                <w:lang w:val="en-GB"/>
              </w:rPr>
              <w:t>.</w:t>
            </w:r>
          </w:p>
        </w:tc>
      </w:tr>
      <w:tr w:rsidR="0050282A" w:rsidRPr="001C04EC" w:rsidTr="006F50FF">
        <w:trPr>
          <w:trHeight w:val="7226"/>
        </w:trPr>
        <w:tc>
          <w:tcPr>
            <w:tcW w:w="4927" w:type="dxa"/>
          </w:tcPr>
          <w:p w:rsidR="0050282A" w:rsidRPr="001C04EC" w:rsidRDefault="0050282A" w:rsidP="00023F02">
            <w:pPr>
              <w:spacing w:after="0" w:line="288" w:lineRule="auto"/>
              <w:jc w:val="both"/>
              <w:rPr>
                <w:rFonts w:ascii="Times New Roman" w:hAnsi="Times New Roman"/>
                <w:b/>
                <w:sz w:val="24"/>
                <w:szCs w:val="24"/>
                <w:lang w:bidi="bg-BG"/>
              </w:rPr>
            </w:pPr>
            <w:r w:rsidRPr="001C04EC">
              <w:rPr>
                <w:rFonts w:ascii="Times New Roman" w:hAnsi="Times New Roman"/>
                <w:iCs/>
                <w:color w:val="000000"/>
                <w:sz w:val="24"/>
                <w:szCs w:val="24"/>
              </w:rPr>
              <w:t xml:space="preserve">2. </w:t>
            </w:r>
            <w:r w:rsidR="00023F02">
              <w:rPr>
                <w:rFonts w:ascii="Times New Roman" w:hAnsi="Times New Roman"/>
                <w:sz w:val="24"/>
                <w:szCs w:val="24"/>
              </w:rPr>
              <w:t>Всеки един от членовете на Съвета на директорите може да свика заседание на Съвета на директорите</w:t>
            </w:r>
            <w:r w:rsidRPr="001C04EC">
              <w:rPr>
                <w:rFonts w:ascii="Times New Roman" w:hAnsi="Times New Roman"/>
                <w:sz w:val="24"/>
                <w:szCs w:val="24"/>
              </w:rPr>
              <w:t>.</w:t>
            </w:r>
            <w:r w:rsidR="00023F02">
              <w:rPr>
                <w:rFonts w:ascii="Times New Roman" w:hAnsi="Times New Roman"/>
                <w:sz w:val="24"/>
                <w:szCs w:val="24"/>
              </w:rPr>
              <w:t xml:space="preserve"> Съветът на директорите се свиква на заседание с покани, изпратени до всеки от членовете на Съвета на директорите най-късно 5 работни дни преди датата на заседанието. Поканата следва да бъде придружена от дневен ред на заседанието (уточняващ в достатъчна степен въпросите за разглеждане, заедно с копия на документите, които подлежат на обсъждане). По-кратък период за уведомление (включително и за повторно свикване на заседание) може да бъде предвиден, само ако всеки член на Съвета на директорите, който има право да присъства на това заседание, е дал писменото си съгласие, или ако всички членове на Съвета на директорите присъстват на заседанието след получаването на уведомление за провеждането му с по-кратък срок и се съгласят на място.</w:t>
            </w:r>
          </w:p>
        </w:tc>
        <w:tc>
          <w:tcPr>
            <w:tcW w:w="4928" w:type="dxa"/>
          </w:tcPr>
          <w:p w:rsidR="0050282A" w:rsidRPr="00023F02" w:rsidRDefault="0050282A" w:rsidP="00023F02">
            <w:pPr>
              <w:spacing w:after="0" w:line="288" w:lineRule="auto"/>
              <w:jc w:val="both"/>
              <w:rPr>
                <w:rFonts w:ascii="Times New Roman" w:hAnsi="Times New Roman"/>
                <w:sz w:val="24"/>
                <w:szCs w:val="24"/>
              </w:rPr>
            </w:pPr>
            <w:r w:rsidRPr="001C04EC">
              <w:rPr>
                <w:rFonts w:ascii="Times New Roman" w:hAnsi="Times New Roman"/>
                <w:sz w:val="24"/>
                <w:szCs w:val="24"/>
                <w:lang w:val="en-GB"/>
              </w:rPr>
              <w:t>2.</w:t>
            </w:r>
            <w:r w:rsidR="00023F02">
              <w:rPr>
                <w:rFonts w:ascii="Times New Roman" w:hAnsi="Times New Roman"/>
                <w:sz w:val="24"/>
                <w:szCs w:val="24"/>
              </w:rPr>
              <w:t xml:space="preserve"> </w:t>
            </w:r>
            <w:r w:rsidR="00023F02" w:rsidRPr="00023F02">
              <w:rPr>
                <w:rFonts w:ascii="Times New Roman" w:hAnsi="Times New Roman"/>
                <w:sz w:val="24"/>
                <w:szCs w:val="24"/>
                <w:lang w:val="en-US"/>
              </w:rPr>
              <w:t>Any one of the</w:t>
            </w:r>
            <w:r w:rsidR="00023F02">
              <w:rPr>
                <w:rFonts w:ascii="Times New Roman" w:hAnsi="Times New Roman"/>
                <w:sz w:val="24"/>
                <w:szCs w:val="24"/>
              </w:rPr>
              <w:t xml:space="preserve"> </w:t>
            </w:r>
            <w:r w:rsidR="00023F02" w:rsidRPr="00023F02">
              <w:rPr>
                <w:rFonts w:ascii="Times New Roman" w:hAnsi="Times New Roman"/>
                <w:sz w:val="24"/>
                <w:szCs w:val="24"/>
                <w:lang w:val="en-US"/>
              </w:rPr>
              <w:t>members of the Board of Directors</w:t>
            </w:r>
            <w:r w:rsidR="00023F02">
              <w:rPr>
                <w:rFonts w:ascii="Times New Roman" w:hAnsi="Times New Roman"/>
                <w:sz w:val="24"/>
                <w:szCs w:val="24"/>
              </w:rPr>
              <w:t xml:space="preserve"> </w:t>
            </w:r>
            <w:r w:rsidR="00023F02" w:rsidRPr="00023F02">
              <w:rPr>
                <w:rFonts w:ascii="Times New Roman" w:hAnsi="Times New Roman"/>
                <w:sz w:val="24"/>
                <w:szCs w:val="24"/>
                <w:lang w:val="en-US"/>
              </w:rPr>
              <w:t>may call a meeting of the Board. At</w:t>
            </w:r>
            <w:r w:rsidR="00023F02">
              <w:rPr>
                <w:rFonts w:ascii="Times New Roman" w:hAnsi="Times New Roman"/>
                <w:sz w:val="24"/>
                <w:szCs w:val="24"/>
              </w:rPr>
              <w:t xml:space="preserve"> </w:t>
            </w:r>
            <w:r w:rsidR="00023F02" w:rsidRPr="00023F02">
              <w:rPr>
                <w:rFonts w:ascii="Times New Roman" w:hAnsi="Times New Roman"/>
                <w:sz w:val="24"/>
                <w:szCs w:val="24"/>
                <w:lang w:val="en-US"/>
              </w:rPr>
              <w:t>least five business days' notice of each</w:t>
            </w:r>
            <w:r w:rsidR="00023F02">
              <w:rPr>
                <w:rFonts w:ascii="Times New Roman" w:hAnsi="Times New Roman"/>
                <w:sz w:val="24"/>
                <w:szCs w:val="24"/>
              </w:rPr>
              <w:t xml:space="preserve"> </w:t>
            </w:r>
            <w:r w:rsidR="00023F02" w:rsidRPr="00023F02">
              <w:rPr>
                <w:rFonts w:ascii="Times New Roman" w:hAnsi="Times New Roman"/>
                <w:sz w:val="24"/>
                <w:szCs w:val="24"/>
                <w:lang w:val="en-US"/>
              </w:rPr>
              <w:t>Board meeting shall be given to each</w:t>
            </w:r>
            <w:r w:rsidR="00023F02">
              <w:rPr>
                <w:rFonts w:ascii="Times New Roman" w:hAnsi="Times New Roman"/>
                <w:sz w:val="24"/>
                <w:szCs w:val="24"/>
              </w:rPr>
              <w:t xml:space="preserve"> </w:t>
            </w:r>
            <w:r w:rsidR="00023F02" w:rsidRPr="00023F02">
              <w:rPr>
                <w:rFonts w:ascii="Times New Roman" w:hAnsi="Times New Roman"/>
                <w:sz w:val="24"/>
                <w:szCs w:val="24"/>
                <w:lang w:val="en-US"/>
              </w:rPr>
              <w:t>member of the Board of Directors. The</w:t>
            </w:r>
            <w:r w:rsidR="00023F02">
              <w:rPr>
                <w:rFonts w:ascii="Times New Roman" w:hAnsi="Times New Roman"/>
                <w:sz w:val="24"/>
                <w:szCs w:val="24"/>
              </w:rPr>
              <w:t xml:space="preserve"> </w:t>
            </w:r>
            <w:r w:rsidR="00023F02" w:rsidRPr="00023F02">
              <w:rPr>
                <w:rFonts w:ascii="Times New Roman" w:hAnsi="Times New Roman"/>
                <w:sz w:val="24"/>
                <w:szCs w:val="24"/>
                <w:lang w:val="en-US"/>
              </w:rPr>
              <w:t>notice shall be accompanied by an</w:t>
            </w:r>
            <w:r w:rsidR="00023F02">
              <w:rPr>
                <w:rFonts w:ascii="Times New Roman" w:hAnsi="Times New Roman"/>
                <w:sz w:val="24"/>
                <w:szCs w:val="24"/>
              </w:rPr>
              <w:t xml:space="preserve"> </w:t>
            </w:r>
            <w:r w:rsidR="00023F02" w:rsidRPr="00023F02">
              <w:rPr>
                <w:rFonts w:ascii="Times New Roman" w:hAnsi="Times New Roman"/>
                <w:sz w:val="24"/>
                <w:szCs w:val="24"/>
                <w:lang w:val="en-US"/>
              </w:rPr>
              <w:t>agenda of all the business to be</w:t>
            </w:r>
            <w:r w:rsidR="00023F02">
              <w:rPr>
                <w:rFonts w:ascii="Times New Roman" w:hAnsi="Times New Roman"/>
                <w:sz w:val="24"/>
                <w:szCs w:val="24"/>
              </w:rPr>
              <w:t xml:space="preserve"> </w:t>
            </w:r>
            <w:r w:rsidR="00023F02" w:rsidRPr="00023F02">
              <w:rPr>
                <w:rFonts w:ascii="Times New Roman" w:hAnsi="Times New Roman"/>
                <w:sz w:val="24"/>
                <w:szCs w:val="24"/>
                <w:lang w:val="en-US"/>
              </w:rPr>
              <w:t>transacted at the meeting (specifying in</w:t>
            </w:r>
            <w:r w:rsidR="00023F02">
              <w:rPr>
                <w:rFonts w:ascii="Times New Roman" w:hAnsi="Times New Roman"/>
                <w:sz w:val="24"/>
                <w:szCs w:val="24"/>
              </w:rPr>
              <w:t xml:space="preserve"> </w:t>
            </w:r>
            <w:r w:rsidR="00023F02" w:rsidRPr="00023F02">
              <w:rPr>
                <w:rFonts w:ascii="Times New Roman" w:hAnsi="Times New Roman"/>
                <w:sz w:val="24"/>
                <w:szCs w:val="24"/>
                <w:lang w:val="en-US"/>
              </w:rPr>
              <w:t>reasonable detail the matters, and</w:t>
            </w:r>
            <w:r w:rsidR="00023F02">
              <w:rPr>
                <w:rFonts w:ascii="Times New Roman" w:hAnsi="Times New Roman"/>
                <w:sz w:val="24"/>
                <w:szCs w:val="24"/>
              </w:rPr>
              <w:t xml:space="preserve"> </w:t>
            </w:r>
            <w:r w:rsidR="00023F02" w:rsidRPr="00023F02">
              <w:rPr>
                <w:rFonts w:ascii="Times New Roman" w:hAnsi="Times New Roman"/>
                <w:sz w:val="24"/>
                <w:szCs w:val="24"/>
                <w:lang w:val="en-US"/>
              </w:rPr>
              <w:t>copies of any papers, to be discussed).</w:t>
            </w:r>
            <w:r w:rsidR="00023F02">
              <w:rPr>
                <w:rFonts w:ascii="Times New Roman" w:hAnsi="Times New Roman"/>
                <w:sz w:val="24"/>
                <w:szCs w:val="24"/>
              </w:rPr>
              <w:t xml:space="preserve"> </w:t>
            </w:r>
            <w:r w:rsidR="00023F02" w:rsidRPr="00023F02">
              <w:rPr>
                <w:rFonts w:ascii="Times New Roman" w:hAnsi="Times New Roman"/>
                <w:sz w:val="24"/>
                <w:szCs w:val="24"/>
                <w:lang w:val="en-US"/>
              </w:rPr>
              <w:t>A shorter period of notice of a meeting</w:t>
            </w:r>
            <w:r w:rsidR="00023F02">
              <w:rPr>
                <w:rFonts w:ascii="Times New Roman" w:hAnsi="Times New Roman"/>
                <w:sz w:val="24"/>
                <w:szCs w:val="24"/>
              </w:rPr>
              <w:t xml:space="preserve"> </w:t>
            </w:r>
            <w:r w:rsidR="00023F02" w:rsidRPr="00023F02">
              <w:rPr>
                <w:rFonts w:ascii="Times New Roman" w:hAnsi="Times New Roman"/>
                <w:sz w:val="24"/>
                <w:szCs w:val="24"/>
                <w:lang w:val="en-US"/>
              </w:rPr>
              <w:t>of the Board of</w:t>
            </w:r>
            <w:r w:rsidR="00023F02">
              <w:rPr>
                <w:rFonts w:ascii="Times New Roman" w:hAnsi="Times New Roman"/>
                <w:sz w:val="24"/>
                <w:szCs w:val="24"/>
              </w:rPr>
              <w:t xml:space="preserve"> </w:t>
            </w:r>
            <w:r w:rsidR="00023F02" w:rsidRPr="00023F02">
              <w:rPr>
                <w:rFonts w:ascii="Times New Roman" w:hAnsi="Times New Roman"/>
                <w:sz w:val="24"/>
                <w:szCs w:val="24"/>
                <w:lang w:val="en-US"/>
              </w:rPr>
              <w:t>Directors (including any</w:t>
            </w:r>
            <w:r w:rsidR="00023F02">
              <w:rPr>
                <w:rFonts w:ascii="Times New Roman" w:hAnsi="Times New Roman"/>
                <w:sz w:val="24"/>
                <w:szCs w:val="24"/>
              </w:rPr>
              <w:t xml:space="preserve"> </w:t>
            </w:r>
            <w:r w:rsidR="00023F02" w:rsidRPr="00023F02">
              <w:rPr>
                <w:rFonts w:ascii="Times New Roman" w:hAnsi="Times New Roman"/>
                <w:sz w:val="24"/>
                <w:szCs w:val="24"/>
                <w:lang w:val="en-US"/>
              </w:rPr>
              <w:t>reconvened meeting) may be given if</w:t>
            </w:r>
            <w:r w:rsidR="00023F02">
              <w:rPr>
                <w:rFonts w:ascii="Times New Roman" w:hAnsi="Times New Roman"/>
                <w:sz w:val="24"/>
                <w:szCs w:val="24"/>
              </w:rPr>
              <w:t xml:space="preserve"> </w:t>
            </w:r>
            <w:r w:rsidR="00023F02" w:rsidRPr="00023F02">
              <w:rPr>
                <w:rFonts w:ascii="Times New Roman" w:hAnsi="Times New Roman"/>
                <w:sz w:val="24"/>
                <w:szCs w:val="24"/>
                <w:lang w:val="en-US"/>
              </w:rPr>
              <w:t>all members of the Board of Directors</w:t>
            </w:r>
            <w:r w:rsidR="00023F02">
              <w:rPr>
                <w:rFonts w:ascii="Times New Roman" w:hAnsi="Times New Roman"/>
                <w:sz w:val="24"/>
                <w:szCs w:val="24"/>
              </w:rPr>
              <w:t xml:space="preserve"> </w:t>
            </w:r>
            <w:r w:rsidR="00023F02" w:rsidRPr="00023F02">
              <w:rPr>
                <w:rFonts w:ascii="Times New Roman" w:hAnsi="Times New Roman"/>
                <w:sz w:val="24"/>
                <w:szCs w:val="24"/>
                <w:lang w:val="en-US"/>
              </w:rPr>
              <w:t>entitled to attend and vote agree in</w:t>
            </w:r>
            <w:r w:rsidR="00023F02">
              <w:rPr>
                <w:rFonts w:ascii="Times New Roman" w:hAnsi="Times New Roman"/>
                <w:sz w:val="24"/>
                <w:szCs w:val="24"/>
              </w:rPr>
              <w:t xml:space="preserve"> </w:t>
            </w:r>
            <w:r w:rsidR="00023F02" w:rsidRPr="00023F02">
              <w:rPr>
                <w:rFonts w:ascii="Times New Roman" w:hAnsi="Times New Roman"/>
                <w:sz w:val="24"/>
                <w:szCs w:val="24"/>
                <w:lang w:val="en-US"/>
              </w:rPr>
              <w:t>writing to a shorter period of notice, or</w:t>
            </w:r>
            <w:r w:rsidR="00023F02">
              <w:rPr>
                <w:rFonts w:ascii="Times New Roman" w:hAnsi="Times New Roman"/>
                <w:sz w:val="24"/>
                <w:szCs w:val="24"/>
              </w:rPr>
              <w:t xml:space="preserve"> </w:t>
            </w:r>
            <w:r w:rsidR="00023F02">
              <w:rPr>
                <w:rFonts w:ascii="Times New Roman" w:hAnsi="Times New Roman"/>
                <w:sz w:val="24"/>
                <w:szCs w:val="24"/>
                <w:lang w:val="en-US"/>
              </w:rPr>
              <w:t>if all members of the Board of D</w:t>
            </w:r>
            <w:r w:rsidR="00023F02" w:rsidRPr="00023F02">
              <w:rPr>
                <w:rFonts w:ascii="Times New Roman" w:hAnsi="Times New Roman"/>
                <w:sz w:val="24"/>
                <w:szCs w:val="24"/>
                <w:lang w:val="en-US"/>
              </w:rPr>
              <w:t>irectors attend such meeting</w:t>
            </w:r>
            <w:r w:rsidR="00023F02">
              <w:rPr>
                <w:rFonts w:ascii="Times New Roman" w:hAnsi="Times New Roman"/>
                <w:sz w:val="24"/>
                <w:szCs w:val="24"/>
              </w:rPr>
              <w:t xml:space="preserve"> </w:t>
            </w:r>
            <w:r w:rsidR="00023F02" w:rsidRPr="00023F02">
              <w:rPr>
                <w:rFonts w:ascii="Times New Roman" w:hAnsi="Times New Roman"/>
                <w:sz w:val="24"/>
                <w:szCs w:val="24"/>
                <w:lang w:val="en-US"/>
              </w:rPr>
              <w:t>notwithstanding a shorter period of</w:t>
            </w:r>
            <w:r w:rsidR="00023F02">
              <w:rPr>
                <w:rFonts w:ascii="Times New Roman" w:hAnsi="Times New Roman"/>
                <w:sz w:val="24"/>
                <w:szCs w:val="24"/>
              </w:rPr>
              <w:t xml:space="preserve"> </w:t>
            </w:r>
            <w:r w:rsidR="00023F02" w:rsidRPr="00023F02">
              <w:rPr>
                <w:rFonts w:ascii="Times New Roman" w:hAnsi="Times New Roman"/>
                <w:sz w:val="24"/>
                <w:szCs w:val="24"/>
                <w:lang w:val="en-US"/>
              </w:rPr>
              <w:t>notice and agree to a shorter period of</w:t>
            </w:r>
            <w:r w:rsidR="00023F02">
              <w:rPr>
                <w:rFonts w:ascii="Times New Roman" w:hAnsi="Times New Roman"/>
                <w:sz w:val="24"/>
                <w:szCs w:val="24"/>
              </w:rPr>
              <w:t xml:space="preserve"> </w:t>
            </w:r>
            <w:r w:rsidR="00023F02" w:rsidRPr="00023F02">
              <w:rPr>
                <w:rFonts w:ascii="Times New Roman" w:hAnsi="Times New Roman"/>
                <w:sz w:val="24"/>
                <w:szCs w:val="24"/>
                <w:lang w:val="en-US"/>
              </w:rPr>
              <w:t>notice at such meeting.</w:t>
            </w:r>
          </w:p>
        </w:tc>
      </w:tr>
      <w:tr w:rsidR="0050282A" w:rsidRPr="001C04EC" w:rsidTr="006F50FF">
        <w:trPr>
          <w:trHeight w:val="2834"/>
        </w:trPr>
        <w:tc>
          <w:tcPr>
            <w:tcW w:w="4927" w:type="dxa"/>
          </w:tcPr>
          <w:p w:rsidR="0050282A" w:rsidRPr="001C04EC" w:rsidRDefault="0050282A" w:rsidP="00CF0948">
            <w:pPr>
              <w:spacing w:after="0" w:line="288" w:lineRule="auto"/>
              <w:jc w:val="both"/>
              <w:rPr>
                <w:rFonts w:ascii="Times New Roman" w:hAnsi="Times New Roman"/>
                <w:b/>
                <w:sz w:val="24"/>
                <w:szCs w:val="24"/>
                <w:lang w:bidi="bg-BG"/>
              </w:rPr>
            </w:pPr>
            <w:r w:rsidRPr="001C04EC">
              <w:rPr>
                <w:rFonts w:ascii="Times New Roman" w:hAnsi="Times New Roman"/>
                <w:sz w:val="24"/>
                <w:szCs w:val="24"/>
              </w:rPr>
              <w:t>3. Заседанията на Съвета на директорите могат да бъдат редовно провеждани, когато на съответното заседание присъстват необходимия за вземане на решения брой членове</w:t>
            </w:r>
            <w:r w:rsidRPr="00AE7D99">
              <w:rPr>
                <w:rFonts w:ascii="Times New Roman" w:hAnsi="Times New Roman"/>
                <w:sz w:val="24"/>
                <w:szCs w:val="24"/>
              </w:rPr>
              <w:t xml:space="preserve"> </w:t>
            </w:r>
            <w:r w:rsidRPr="001C04EC">
              <w:rPr>
                <w:rFonts w:ascii="Times New Roman" w:hAnsi="Times New Roman"/>
                <w:sz w:val="24"/>
                <w:szCs w:val="24"/>
              </w:rPr>
              <w:t>на Съвета на директорите</w:t>
            </w:r>
            <w:r w:rsidRPr="00AE7D99">
              <w:rPr>
                <w:rFonts w:ascii="Times New Roman" w:hAnsi="Times New Roman"/>
                <w:sz w:val="24"/>
                <w:szCs w:val="24"/>
              </w:rPr>
              <w:t xml:space="preserve"> </w:t>
            </w:r>
            <w:r w:rsidRPr="001C04EC">
              <w:rPr>
                <w:rFonts w:ascii="Times New Roman" w:hAnsi="Times New Roman"/>
                <w:sz w:val="24"/>
                <w:szCs w:val="24"/>
              </w:rPr>
              <w:t>(присъствено участие)</w:t>
            </w:r>
            <w:r w:rsidR="00CF0948" w:rsidRPr="00AE7D99">
              <w:rPr>
                <w:rFonts w:ascii="Times New Roman" w:hAnsi="Times New Roman"/>
                <w:sz w:val="24"/>
                <w:szCs w:val="24"/>
              </w:rPr>
              <w:t>.</w:t>
            </w:r>
            <w:r w:rsidRPr="001C04EC">
              <w:rPr>
                <w:rFonts w:ascii="Times New Roman" w:hAnsi="Times New Roman"/>
                <w:sz w:val="24"/>
                <w:szCs w:val="24"/>
              </w:rPr>
              <w:t xml:space="preserve"> </w:t>
            </w:r>
            <w:r w:rsidR="00CF0948" w:rsidRPr="001C04EC">
              <w:rPr>
                <w:rFonts w:ascii="Times New Roman" w:hAnsi="Times New Roman"/>
                <w:sz w:val="24"/>
                <w:szCs w:val="24"/>
              </w:rPr>
              <w:t>Заседанията на Съвета на директорите могат да бъдат редовно провеждани</w:t>
            </w:r>
            <w:r w:rsidRPr="001C04EC">
              <w:rPr>
                <w:rFonts w:ascii="Times New Roman" w:hAnsi="Times New Roman"/>
                <w:sz w:val="24"/>
                <w:szCs w:val="24"/>
              </w:rPr>
              <w:t xml:space="preserve"> и когато тези членове са свързани помежду си чрез конферентен телефонен разговор или друг подобен начин, който осигурява връзка помежду им в реално време (дистанционно участие)</w:t>
            </w:r>
            <w:r w:rsidR="00CF0948" w:rsidRPr="00AE7D99">
              <w:rPr>
                <w:rFonts w:ascii="Times New Roman" w:hAnsi="Times New Roman"/>
                <w:sz w:val="24"/>
                <w:szCs w:val="24"/>
              </w:rPr>
              <w:t xml:space="preserve">, </w:t>
            </w:r>
            <w:r w:rsidR="00CF0948">
              <w:rPr>
                <w:rFonts w:ascii="Times New Roman" w:hAnsi="Times New Roman"/>
                <w:sz w:val="24"/>
                <w:szCs w:val="24"/>
              </w:rPr>
              <w:t xml:space="preserve">при условие, </w:t>
            </w:r>
            <w:r w:rsidR="00CF0948">
              <w:rPr>
                <w:rFonts w:ascii="Times New Roman" w:hAnsi="Times New Roman"/>
                <w:sz w:val="24"/>
                <w:szCs w:val="24"/>
              </w:rPr>
              <w:lastRenderedPageBreak/>
              <w:t>че всички лица, участващи в заседанието, са в състояние да се чуват и да разговарят помежду си по време на заседанието. Член на Съвета на директорите, който участва в заседанието по този начин се счита за лично присъстващ на заседанието и се включва в кворума. Такова заседание се счита проведено на адреса на управление на дружеството</w:t>
            </w:r>
            <w:r w:rsidRPr="001C04EC">
              <w:rPr>
                <w:rFonts w:ascii="Times New Roman" w:hAnsi="Times New Roman"/>
                <w:sz w:val="24"/>
                <w:szCs w:val="24"/>
              </w:rPr>
              <w:t>.</w:t>
            </w:r>
          </w:p>
        </w:tc>
        <w:tc>
          <w:tcPr>
            <w:tcW w:w="4928" w:type="dxa"/>
          </w:tcPr>
          <w:p w:rsidR="0050282A" w:rsidRPr="00CF0948" w:rsidRDefault="0050282A" w:rsidP="00CF0948">
            <w:pPr>
              <w:spacing w:after="0" w:line="288" w:lineRule="auto"/>
              <w:jc w:val="both"/>
              <w:rPr>
                <w:rFonts w:ascii="Times New Roman" w:hAnsi="Times New Roman"/>
                <w:b/>
                <w:sz w:val="24"/>
                <w:szCs w:val="24"/>
                <w:lang w:val="en-US" w:bidi="en-US"/>
              </w:rPr>
            </w:pPr>
            <w:r w:rsidRPr="001C04EC">
              <w:rPr>
                <w:rFonts w:ascii="Times New Roman" w:hAnsi="Times New Roman"/>
                <w:sz w:val="24"/>
                <w:szCs w:val="24"/>
                <w:lang w:val="en-GB"/>
              </w:rPr>
              <w:lastRenderedPageBreak/>
              <w:t xml:space="preserve">3. </w:t>
            </w:r>
            <w:r w:rsidRPr="001C04EC">
              <w:rPr>
                <w:rFonts w:ascii="Times New Roman" w:hAnsi="Times New Roman"/>
                <w:sz w:val="24"/>
                <w:szCs w:val="24"/>
                <w:lang w:val="en-US"/>
              </w:rPr>
              <w:t>The meetings of the Board of Directors may be validly held where at the respective meeting the number of members of the Board of Directors, required for the adoption of resolutions, are present</w:t>
            </w:r>
            <w:r w:rsidRPr="001C04EC">
              <w:rPr>
                <w:rFonts w:ascii="Times New Roman" w:hAnsi="Times New Roman"/>
                <w:sz w:val="24"/>
                <w:szCs w:val="24"/>
              </w:rPr>
              <w:t xml:space="preserve"> </w:t>
            </w:r>
            <w:r w:rsidRPr="001C04EC">
              <w:rPr>
                <w:rFonts w:ascii="Times New Roman" w:hAnsi="Times New Roman"/>
                <w:sz w:val="24"/>
                <w:szCs w:val="24"/>
                <w:lang w:val="en-US"/>
              </w:rPr>
              <w:t>(physical attendance)</w:t>
            </w:r>
            <w:r w:rsidR="00CF0948">
              <w:rPr>
                <w:rFonts w:ascii="Times New Roman" w:hAnsi="Times New Roman"/>
                <w:sz w:val="24"/>
                <w:szCs w:val="24"/>
                <w:lang w:val="en-US"/>
              </w:rPr>
              <w:t>.</w:t>
            </w:r>
            <w:r w:rsidRPr="001C04EC">
              <w:rPr>
                <w:rFonts w:ascii="Times New Roman" w:hAnsi="Times New Roman"/>
                <w:sz w:val="24"/>
                <w:szCs w:val="24"/>
                <w:lang w:val="en-US"/>
              </w:rPr>
              <w:t xml:space="preserve"> </w:t>
            </w:r>
            <w:r w:rsidR="00CF0948" w:rsidRPr="001C04EC">
              <w:rPr>
                <w:rFonts w:ascii="Times New Roman" w:hAnsi="Times New Roman"/>
                <w:sz w:val="24"/>
                <w:szCs w:val="24"/>
                <w:lang w:val="en-US"/>
              </w:rPr>
              <w:t xml:space="preserve">The meetings of the Board of Directors may be validly held </w:t>
            </w:r>
            <w:r w:rsidR="00CF0948">
              <w:rPr>
                <w:rFonts w:ascii="Times New Roman" w:hAnsi="Times New Roman"/>
                <w:sz w:val="24"/>
                <w:szCs w:val="24"/>
                <w:lang w:val="en-US"/>
              </w:rPr>
              <w:t>also</w:t>
            </w:r>
            <w:r w:rsidR="00CF0948" w:rsidRPr="001C04EC">
              <w:rPr>
                <w:rFonts w:ascii="Times New Roman" w:hAnsi="Times New Roman"/>
                <w:sz w:val="24"/>
                <w:szCs w:val="24"/>
                <w:lang w:val="en-US"/>
              </w:rPr>
              <w:t xml:space="preserve"> </w:t>
            </w:r>
            <w:r w:rsidRPr="001C04EC">
              <w:rPr>
                <w:rFonts w:ascii="Times New Roman" w:hAnsi="Times New Roman"/>
                <w:sz w:val="24"/>
                <w:szCs w:val="24"/>
                <w:lang w:val="en-US"/>
              </w:rPr>
              <w:t xml:space="preserve">where such members </w:t>
            </w:r>
            <w:r w:rsidRPr="001C04EC">
              <w:rPr>
                <w:rFonts w:ascii="Times New Roman" w:hAnsi="Times New Roman"/>
                <w:sz w:val="24"/>
                <w:szCs w:val="24"/>
                <w:lang w:val="en-GB"/>
              </w:rPr>
              <w:t>are connected through a telephone conference call or other similar means that ensures real time communication between them (remote attendance)</w:t>
            </w:r>
            <w:r w:rsidR="00CF0948">
              <w:rPr>
                <w:rFonts w:ascii="Times New Roman" w:hAnsi="Times New Roman"/>
                <w:sz w:val="24"/>
                <w:szCs w:val="24"/>
                <w:lang w:val="en-US"/>
              </w:rPr>
              <w:t xml:space="preserve">, provided that all persons participating in the meeting are able to hear and </w:t>
            </w:r>
            <w:r w:rsidR="00CF0948">
              <w:rPr>
                <w:rFonts w:ascii="Times New Roman" w:hAnsi="Times New Roman"/>
                <w:sz w:val="24"/>
                <w:szCs w:val="24"/>
                <w:lang w:val="en-US"/>
              </w:rPr>
              <w:lastRenderedPageBreak/>
              <w:t>speak to each other throughout the meeting</w:t>
            </w:r>
            <w:r w:rsidRPr="001C04EC">
              <w:rPr>
                <w:rFonts w:ascii="Times New Roman" w:hAnsi="Times New Roman"/>
                <w:sz w:val="24"/>
                <w:szCs w:val="24"/>
                <w:lang w:val="en-GB"/>
              </w:rPr>
              <w:t>.</w:t>
            </w:r>
            <w:r w:rsidR="00CF0948">
              <w:rPr>
                <w:rFonts w:ascii="Times New Roman" w:hAnsi="Times New Roman"/>
                <w:sz w:val="24"/>
                <w:szCs w:val="24"/>
                <w:lang w:val="en-GB"/>
              </w:rPr>
              <w:t xml:space="preserve"> A </w:t>
            </w:r>
            <w:r w:rsidR="00CF0948">
              <w:rPr>
                <w:rFonts w:ascii="Times New Roman" w:hAnsi="Times New Roman"/>
                <w:sz w:val="24"/>
                <w:szCs w:val="24"/>
                <w:lang w:val="en-US"/>
              </w:rPr>
              <w:t>member of the Board of Directors so participating shall be deemed to be present in person at the meeting and shall be counted in a quorum. Such a meeting shall be deemed to take place at the registered office of the Company.</w:t>
            </w:r>
          </w:p>
        </w:tc>
      </w:tr>
      <w:tr w:rsidR="0050282A" w:rsidRPr="001C04EC" w:rsidTr="00CF0948">
        <w:trPr>
          <w:trHeight w:val="731"/>
        </w:trPr>
        <w:tc>
          <w:tcPr>
            <w:tcW w:w="4927" w:type="dxa"/>
          </w:tcPr>
          <w:p w:rsidR="0050282A" w:rsidRPr="00CF0948" w:rsidRDefault="0050282A" w:rsidP="00CF0948">
            <w:pPr>
              <w:spacing w:after="0" w:line="288" w:lineRule="auto"/>
              <w:jc w:val="both"/>
              <w:rPr>
                <w:rFonts w:ascii="Times New Roman" w:hAnsi="Times New Roman"/>
                <w:sz w:val="24"/>
                <w:szCs w:val="24"/>
              </w:rPr>
            </w:pPr>
            <w:r w:rsidRPr="001C04EC">
              <w:rPr>
                <w:rFonts w:ascii="Times New Roman" w:hAnsi="Times New Roman"/>
                <w:sz w:val="24"/>
                <w:szCs w:val="24"/>
              </w:rPr>
              <w:lastRenderedPageBreak/>
              <w:t>4. Съветът на директорите може да взима решения и без да бъде провеждано заседание,</w:t>
            </w:r>
            <w:r w:rsidR="00CF0948" w:rsidRPr="00AE7D99">
              <w:rPr>
                <w:rFonts w:ascii="Times New Roman" w:hAnsi="Times New Roman"/>
                <w:sz w:val="24"/>
                <w:szCs w:val="24"/>
              </w:rPr>
              <w:t xml:space="preserve"> </w:t>
            </w:r>
            <w:r w:rsidR="00CF0948">
              <w:rPr>
                <w:rFonts w:ascii="Times New Roman" w:hAnsi="Times New Roman"/>
                <w:sz w:val="24"/>
                <w:szCs w:val="24"/>
              </w:rPr>
              <w:t>чрез циркулярни писма, в случай че:</w:t>
            </w:r>
          </w:p>
        </w:tc>
        <w:tc>
          <w:tcPr>
            <w:tcW w:w="4928" w:type="dxa"/>
          </w:tcPr>
          <w:p w:rsidR="0050282A" w:rsidRPr="00CF0948" w:rsidRDefault="0050282A" w:rsidP="00CF0948">
            <w:pPr>
              <w:spacing w:after="0" w:line="288" w:lineRule="auto"/>
              <w:jc w:val="both"/>
              <w:rPr>
                <w:rFonts w:ascii="Times New Roman" w:hAnsi="Times New Roman"/>
                <w:sz w:val="24"/>
                <w:szCs w:val="24"/>
                <w:lang w:val="en-GB"/>
              </w:rPr>
            </w:pPr>
            <w:r w:rsidRPr="001C04EC">
              <w:rPr>
                <w:rFonts w:ascii="Times New Roman" w:hAnsi="Times New Roman"/>
                <w:sz w:val="24"/>
                <w:szCs w:val="24"/>
                <w:lang w:val="en-GB"/>
              </w:rPr>
              <w:t>4. The Board of Directors shall also be entitled to adopt resolutions without holding a meeting</w:t>
            </w:r>
            <w:r w:rsidR="00CF0948">
              <w:rPr>
                <w:rFonts w:ascii="Times New Roman" w:hAnsi="Times New Roman"/>
                <w:sz w:val="24"/>
                <w:szCs w:val="24"/>
              </w:rPr>
              <w:t xml:space="preserve"> </w:t>
            </w:r>
            <w:r w:rsidR="00CF0948">
              <w:rPr>
                <w:rFonts w:ascii="Times New Roman" w:hAnsi="Times New Roman"/>
                <w:sz w:val="24"/>
                <w:szCs w:val="24"/>
                <w:lang w:val="en-US"/>
              </w:rPr>
              <w:t>through circular letter</w:t>
            </w:r>
            <w:r w:rsidRPr="001C04EC">
              <w:rPr>
                <w:rFonts w:ascii="Times New Roman" w:hAnsi="Times New Roman"/>
                <w:sz w:val="24"/>
                <w:szCs w:val="24"/>
                <w:lang w:val="en-GB"/>
              </w:rPr>
              <w:t>,</w:t>
            </w:r>
            <w:r w:rsidR="00CF0948">
              <w:rPr>
                <w:rFonts w:ascii="Times New Roman" w:hAnsi="Times New Roman"/>
                <w:sz w:val="24"/>
                <w:szCs w:val="24"/>
                <w:lang w:val="en-GB"/>
              </w:rPr>
              <w:t xml:space="preserve"> provided that:</w:t>
            </w:r>
          </w:p>
        </w:tc>
      </w:tr>
      <w:tr w:rsidR="00CF0948" w:rsidRPr="001C04EC" w:rsidTr="006A7EDC">
        <w:trPr>
          <w:trHeight w:val="579"/>
        </w:trPr>
        <w:tc>
          <w:tcPr>
            <w:tcW w:w="4927" w:type="dxa"/>
          </w:tcPr>
          <w:p w:rsidR="00CF0948" w:rsidRPr="006A7EDC" w:rsidRDefault="00CF0948" w:rsidP="006A7EDC">
            <w:pPr>
              <w:pStyle w:val="ListParagraph"/>
              <w:numPr>
                <w:ilvl w:val="0"/>
                <w:numId w:val="27"/>
              </w:numPr>
              <w:spacing w:after="0" w:line="288" w:lineRule="auto"/>
              <w:jc w:val="both"/>
              <w:rPr>
                <w:rFonts w:ascii="Times New Roman" w:hAnsi="Times New Roman"/>
                <w:sz w:val="24"/>
                <w:szCs w:val="24"/>
              </w:rPr>
            </w:pPr>
            <w:r w:rsidRPr="006A7EDC">
              <w:rPr>
                <w:rFonts w:ascii="Times New Roman" w:hAnsi="Times New Roman"/>
                <w:sz w:val="24"/>
                <w:szCs w:val="24"/>
              </w:rPr>
              <w:t>никой от членовете на Съвета не се противопостави на тази процедура;</w:t>
            </w:r>
          </w:p>
        </w:tc>
        <w:tc>
          <w:tcPr>
            <w:tcW w:w="4928" w:type="dxa"/>
          </w:tcPr>
          <w:p w:rsidR="00CF0948" w:rsidRPr="006A7EDC" w:rsidRDefault="00CF0948" w:rsidP="006A7EDC">
            <w:pPr>
              <w:pStyle w:val="ListParagraph"/>
              <w:numPr>
                <w:ilvl w:val="0"/>
                <w:numId w:val="27"/>
              </w:numPr>
              <w:spacing w:after="0" w:line="288" w:lineRule="auto"/>
              <w:jc w:val="both"/>
              <w:rPr>
                <w:rFonts w:ascii="Times New Roman" w:hAnsi="Times New Roman"/>
                <w:sz w:val="24"/>
                <w:szCs w:val="24"/>
                <w:lang w:val="en-GB"/>
              </w:rPr>
            </w:pPr>
            <w:r w:rsidRPr="006A7EDC">
              <w:rPr>
                <w:rFonts w:ascii="Times New Roman" w:hAnsi="Times New Roman"/>
                <w:sz w:val="24"/>
                <w:szCs w:val="24"/>
                <w:lang w:val="en-US"/>
              </w:rPr>
              <w:t>no member of the Board of Directors objects to such procedure;</w:t>
            </w:r>
          </w:p>
        </w:tc>
      </w:tr>
      <w:tr w:rsidR="00CF0948" w:rsidRPr="001C04EC" w:rsidTr="006A7EDC">
        <w:trPr>
          <w:trHeight w:val="563"/>
        </w:trPr>
        <w:tc>
          <w:tcPr>
            <w:tcW w:w="4927" w:type="dxa"/>
          </w:tcPr>
          <w:p w:rsidR="00CF0948" w:rsidRPr="006A7EDC" w:rsidRDefault="00CF0948" w:rsidP="006A7EDC">
            <w:pPr>
              <w:pStyle w:val="ListParagraph"/>
              <w:numPr>
                <w:ilvl w:val="0"/>
                <w:numId w:val="27"/>
              </w:numPr>
              <w:spacing w:after="0" w:line="288" w:lineRule="auto"/>
              <w:jc w:val="both"/>
              <w:rPr>
                <w:rFonts w:ascii="Times New Roman" w:hAnsi="Times New Roman"/>
                <w:sz w:val="24"/>
                <w:szCs w:val="24"/>
              </w:rPr>
            </w:pPr>
            <w:r w:rsidRPr="006A7EDC">
              <w:rPr>
                <w:rFonts w:ascii="Times New Roman" w:hAnsi="Times New Roman"/>
                <w:sz w:val="24"/>
                <w:szCs w:val="24"/>
              </w:rPr>
              <w:t>предложеното решение бъде представено в писмен вид на всеки член;</w:t>
            </w:r>
          </w:p>
        </w:tc>
        <w:tc>
          <w:tcPr>
            <w:tcW w:w="4928" w:type="dxa"/>
          </w:tcPr>
          <w:p w:rsidR="00CF0948" w:rsidRPr="006A7EDC" w:rsidRDefault="006A7EDC" w:rsidP="006A7EDC">
            <w:pPr>
              <w:pStyle w:val="ListParagraph"/>
              <w:numPr>
                <w:ilvl w:val="0"/>
                <w:numId w:val="27"/>
              </w:numPr>
              <w:spacing w:after="0" w:line="288" w:lineRule="auto"/>
              <w:jc w:val="both"/>
              <w:rPr>
                <w:rFonts w:ascii="Times New Roman" w:hAnsi="Times New Roman"/>
                <w:sz w:val="24"/>
                <w:szCs w:val="24"/>
                <w:lang w:val="en-US"/>
              </w:rPr>
            </w:pPr>
            <w:r w:rsidRPr="006A7EDC">
              <w:rPr>
                <w:rFonts w:ascii="Times New Roman" w:hAnsi="Times New Roman"/>
                <w:sz w:val="24"/>
                <w:szCs w:val="24"/>
                <w:lang w:val="en-US"/>
              </w:rPr>
              <w:t>the proposed decision is presented to each member in writing;</w:t>
            </w:r>
          </w:p>
        </w:tc>
      </w:tr>
      <w:tr w:rsidR="00CF0948" w:rsidRPr="001C04EC" w:rsidTr="006F50FF">
        <w:trPr>
          <w:trHeight w:val="1296"/>
        </w:trPr>
        <w:tc>
          <w:tcPr>
            <w:tcW w:w="4927" w:type="dxa"/>
          </w:tcPr>
          <w:p w:rsidR="00CF0948" w:rsidRPr="006A7EDC" w:rsidRDefault="006A7EDC" w:rsidP="006A7EDC">
            <w:pPr>
              <w:pStyle w:val="ListParagraph"/>
              <w:numPr>
                <w:ilvl w:val="0"/>
                <w:numId w:val="27"/>
              </w:numPr>
              <w:spacing w:after="0" w:line="288" w:lineRule="auto"/>
              <w:jc w:val="both"/>
              <w:rPr>
                <w:rFonts w:ascii="Times New Roman" w:hAnsi="Times New Roman"/>
                <w:sz w:val="24"/>
                <w:szCs w:val="24"/>
              </w:rPr>
            </w:pPr>
            <w:r w:rsidRPr="006A7EDC">
              <w:rPr>
                <w:rFonts w:ascii="Times New Roman" w:hAnsi="Times New Roman"/>
                <w:sz w:val="24"/>
                <w:szCs w:val="24"/>
              </w:rPr>
              <w:t>всички членове на Съвета се подпишат в подкрепа на такова писмено решение.</w:t>
            </w:r>
          </w:p>
        </w:tc>
        <w:tc>
          <w:tcPr>
            <w:tcW w:w="4928" w:type="dxa"/>
          </w:tcPr>
          <w:p w:rsidR="00CF0948" w:rsidRPr="006A7EDC" w:rsidRDefault="006A7EDC" w:rsidP="006A7EDC">
            <w:pPr>
              <w:pStyle w:val="ListParagraph"/>
              <w:numPr>
                <w:ilvl w:val="0"/>
                <w:numId w:val="27"/>
              </w:numPr>
              <w:spacing w:after="0" w:line="288" w:lineRule="auto"/>
              <w:jc w:val="both"/>
              <w:rPr>
                <w:rFonts w:ascii="Times New Roman" w:hAnsi="Times New Roman"/>
                <w:sz w:val="24"/>
                <w:szCs w:val="24"/>
                <w:lang w:val="en-US"/>
              </w:rPr>
            </w:pPr>
            <w:r w:rsidRPr="006A7EDC">
              <w:rPr>
                <w:rFonts w:ascii="Times New Roman" w:hAnsi="Times New Roman"/>
                <w:sz w:val="24"/>
                <w:szCs w:val="24"/>
                <w:lang w:val="en-US"/>
              </w:rPr>
              <w:t>all members of the Board of Directors sign their name in support of such written decision.</w:t>
            </w:r>
          </w:p>
        </w:tc>
      </w:tr>
      <w:tr w:rsidR="00813DA7" w:rsidRPr="001C04EC" w:rsidTr="006F50FF">
        <w:trPr>
          <w:trHeight w:val="2250"/>
        </w:trPr>
        <w:tc>
          <w:tcPr>
            <w:tcW w:w="4927" w:type="dxa"/>
          </w:tcPr>
          <w:p w:rsidR="00813DA7" w:rsidRPr="00AE7D99" w:rsidRDefault="00813DA7" w:rsidP="00813DA7">
            <w:pPr>
              <w:spacing w:after="0" w:line="288" w:lineRule="auto"/>
              <w:jc w:val="both"/>
              <w:rPr>
                <w:rFonts w:ascii="Times New Roman" w:hAnsi="Times New Roman"/>
                <w:sz w:val="24"/>
                <w:szCs w:val="24"/>
              </w:rPr>
            </w:pPr>
            <w:r w:rsidRPr="00AE7D99">
              <w:rPr>
                <w:rFonts w:ascii="Times New Roman" w:hAnsi="Times New Roman"/>
                <w:sz w:val="24"/>
                <w:szCs w:val="24"/>
              </w:rPr>
              <w:t xml:space="preserve">5. </w:t>
            </w:r>
            <w:r w:rsidRPr="00813DA7">
              <w:rPr>
                <w:rFonts w:ascii="Times New Roman" w:hAnsi="Times New Roman"/>
                <w:sz w:val="24"/>
                <w:szCs w:val="24"/>
              </w:rPr>
              <w:t>Най-късно до започване на</w:t>
            </w:r>
            <w:r w:rsidRPr="00AE7D99">
              <w:rPr>
                <w:rFonts w:ascii="Times New Roman" w:hAnsi="Times New Roman"/>
                <w:sz w:val="24"/>
                <w:szCs w:val="24"/>
              </w:rPr>
              <w:t xml:space="preserve"> </w:t>
            </w:r>
            <w:r w:rsidRPr="00813DA7">
              <w:rPr>
                <w:rFonts w:ascii="Times New Roman" w:hAnsi="Times New Roman"/>
                <w:sz w:val="24"/>
                <w:szCs w:val="24"/>
              </w:rPr>
              <w:t>заседанието член на Съвет</w:t>
            </w:r>
            <w:r>
              <w:rPr>
                <w:rFonts w:ascii="Times New Roman" w:hAnsi="Times New Roman"/>
                <w:sz w:val="24"/>
                <w:szCs w:val="24"/>
              </w:rPr>
              <w:t>а</w:t>
            </w:r>
            <w:r w:rsidRPr="00813DA7">
              <w:rPr>
                <w:rFonts w:ascii="Times New Roman" w:hAnsi="Times New Roman"/>
                <w:sz w:val="24"/>
                <w:szCs w:val="24"/>
              </w:rPr>
              <w:t xml:space="preserve"> на</w:t>
            </w:r>
            <w:r w:rsidRPr="00AE7D99">
              <w:rPr>
                <w:rFonts w:ascii="Times New Roman" w:hAnsi="Times New Roman"/>
                <w:sz w:val="24"/>
                <w:szCs w:val="24"/>
              </w:rPr>
              <w:t xml:space="preserve"> </w:t>
            </w:r>
            <w:r w:rsidRPr="00813DA7">
              <w:rPr>
                <w:rFonts w:ascii="Times New Roman" w:hAnsi="Times New Roman"/>
                <w:sz w:val="24"/>
                <w:szCs w:val="24"/>
              </w:rPr>
              <w:t>директорите е длъжен да уведоми</w:t>
            </w:r>
            <w:r w:rsidRPr="00AE7D99">
              <w:rPr>
                <w:rFonts w:ascii="Times New Roman" w:hAnsi="Times New Roman"/>
                <w:sz w:val="24"/>
                <w:szCs w:val="24"/>
              </w:rPr>
              <w:t xml:space="preserve"> </w:t>
            </w:r>
            <w:r w:rsidRPr="00813DA7">
              <w:rPr>
                <w:rFonts w:ascii="Times New Roman" w:hAnsi="Times New Roman"/>
                <w:sz w:val="24"/>
                <w:szCs w:val="24"/>
              </w:rPr>
              <w:t>писмено Председателя, че той или</w:t>
            </w:r>
            <w:r w:rsidRPr="00AE7D99">
              <w:rPr>
                <w:rFonts w:ascii="Times New Roman" w:hAnsi="Times New Roman"/>
                <w:sz w:val="24"/>
                <w:szCs w:val="24"/>
              </w:rPr>
              <w:t xml:space="preserve"> </w:t>
            </w:r>
            <w:r w:rsidRPr="00813DA7">
              <w:rPr>
                <w:rFonts w:ascii="Times New Roman" w:hAnsi="Times New Roman"/>
                <w:sz w:val="24"/>
                <w:szCs w:val="24"/>
              </w:rPr>
              <w:t>свързано с него лице е</w:t>
            </w:r>
            <w:r w:rsidRPr="00AE7D99">
              <w:rPr>
                <w:rFonts w:ascii="Times New Roman" w:hAnsi="Times New Roman"/>
                <w:sz w:val="24"/>
                <w:szCs w:val="24"/>
              </w:rPr>
              <w:t xml:space="preserve"> </w:t>
            </w:r>
            <w:r>
              <w:rPr>
                <w:rFonts w:ascii="Times New Roman" w:hAnsi="Times New Roman"/>
                <w:sz w:val="24"/>
                <w:szCs w:val="24"/>
              </w:rPr>
              <w:t>заинтересуван</w:t>
            </w:r>
            <w:r w:rsidRPr="00813DA7">
              <w:rPr>
                <w:rFonts w:ascii="Times New Roman" w:hAnsi="Times New Roman"/>
                <w:sz w:val="24"/>
                <w:szCs w:val="24"/>
              </w:rPr>
              <w:t>/о от поставен на</w:t>
            </w:r>
            <w:r w:rsidRPr="00AE7D99">
              <w:rPr>
                <w:rFonts w:ascii="Times New Roman" w:hAnsi="Times New Roman"/>
                <w:sz w:val="24"/>
                <w:szCs w:val="24"/>
              </w:rPr>
              <w:t xml:space="preserve"> </w:t>
            </w:r>
            <w:r w:rsidRPr="00813DA7">
              <w:rPr>
                <w:rFonts w:ascii="Times New Roman" w:hAnsi="Times New Roman"/>
                <w:sz w:val="24"/>
                <w:szCs w:val="24"/>
              </w:rPr>
              <w:t>разглеждане въпрос и не участва</w:t>
            </w:r>
            <w:r w:rsidRPr="00AE7D99">
              <w:rPr>
                <w:rFonts w:ascii="Times New Roman" w:hAnsi="Times New Roman"/>
                <w:sz w:val="24"/>
                <w:szCs w:val="24"/>
              </w:rPr>
              <w:t xml:space="preserve"> </w:t>
            </w:r>
            <w:r w:rsidRPr="00813DA7">
              <w:rPr>
                <w:rFonts w:ascii="Times New Roman" w:hAnsi="Times New Roman"/>
                <w:sz w:val="24"/>
                <w:szCs w:val="24"/>
              </w:rPr>
              <w:t>във вземането на решение.</w:t>
            </w:r>
          </w:p>
        </w:tc>
        <w:tc>
          <w:tcPr>
            <w:tcW w:w="4928" w:type="dxa"/>
          </w:tcPr>
          <w:p w:rsidR="00813DA7" w:rsidRPr="00813DA7" w:rsidRDefault="00813DA7" w:rsidP="00813DA7">
            <w:pPr>
              <w:spacing w:after="0" w:line="288" w:lineRule="auto"/>
              <w:jc w:val="both"/>
              <w:rPr>
                <w:rFonts w:ascii="Times New Roman" w:hAnsi="Times New Roman"/>
                <w:sz w:val="24"/>
                <w:szCs w:val="24"/>
                <w:lang w:val="en-US"/>
              </w:rPr>
            </w:pPr>
            <w:r>
              <w:rPr>
                <w:rFonts w:ascii="Times New Roman" w:hAnsi="Times New Roman"/>
                <w:sz w:val="24"/>
                <w:szCs w:val="24"/>
                <w:lang w:val="en-GB"/>
              </w:rPr>
              <w:t xml:space="preserve">5. </w:t>
            </w:r>
            <w:r>
              <w:rPr>
                <w:rFonts w:ascii="Times New Roman" w:hAnsi="Times New Roman"/>
                <w:sz w:val="24"/>
                <w:szCs w:val="24"/>
                <w:lang w:val="en-US"/>
              </w:rPr>
              <w:t>N</w:t>
            </w:r>
            <w:r w:rsidRPr="00813DA7">
              <w:rPr>
                <w:rFonts w:ascii="Times New Roman" w:hAnsi="Times New Roman"/>
                <w:sz w:val="24"/>
                <w:szCs w:val="24"/>
                <w:lang w:val="en-US"/>
              </w:rPr>
              <w:t>ot later than the beginning of the</w:t>
            </w:r>
            <w:r>
              <w:rPr>
                <w:rFonts w:ascii="Times New Roman" w:hAnsi="Times New Roman"/>
                <w:sz w:val="24"/>
                <w:szCs w:val="24"/>
                <w:lang w:val="en-US"/>
              </w:rPr>
              <w:t xml:space="preserve"> </w:t>
            </w:r>
            <w:r w:rsidRPr="00813DA7">
              <w:rPr>
                <w:rFonts w:ascii="Times New Roman" w:hAnsi="Times New Roman"/>
                <w:sz w:val="24"/>
                <w:szCs w:val="24"/>
                <w:lang w:val="en-US"/>
              </w:rPr>
              <w:t>meeting a member of the Board of</w:t>
            </w:r>
            <w:r>
              <w:rPr>
                <w:rFonts w:ascii="Times New Roman" w:hAnsi="Times New Roman"/>
                <w:sz w:val="24"/>
                <w:szCs w:val="24"/>
                <w:lang w:val="en-US"/>
              </w:rPr>
              <w:t xml:space="preserve"> </w:t>
            </w:r>
            <w:r w:rsidRPr="00813DA7">
              <w:rPr>
                <w:rFonts w:ascii="Times New Roman" w:hAnsi="Times New Roman"/>
                <w:sz w:val="24"/>
                <w:szCs w:val="24"/>
                <w:lang w:val="en-US"/>
              </w:rPr>
              <w:t>Directors shall inform in writing the</w:t>
            </w:r>
            <w:r>
              <w:rPr>
                <w:rFonts w:ascii="Times New Roman" w:hAnsi="Times New Roman"/>
                <w:sz w:val="24"/>
                <w:szCs w:val="24"/>
                <w:lang w:val="en-US"/>
              </w:rPr>
              <w:t xml:space="preserve"> </w:t>
            </w:r>
            <w:r w:rsidRPr="00813DA7">
              <w:rPr>
                <w:rFonts w:ascii="Times New Roman" w:hAnsi="Times New Roman"/>
                <w:sz w:val="24"/>
                <w:szCs w:val="24"/>
                <w:lang w:val="en-US"/>
              </w:rPr>
              <w:t>Chairman of the Board that he/she or a</w:t>
            </w:r>
            <w:r>
              <w:rPr>
                <w:rFonts w:ascii="Times New Roman" w:hAnsi="Times New Roman"/>
                <w:sz w:val="24"/>
                <w:szCs w:val="24"/>
                <w:lang w:val="en-US"/>
              </w:rPr>
              <w:t xml:space="preserve"> </w:t>
            </w:r>
            <w:r w:rsidRPr="00813DA7">
              <w:rPr>
                <w:rFonts w:ascii="Times New Roman" w:hAnsi="Times New Roman"/>
                <w:sz w:val="24"/>
                <w:szCs w:val="24"/>
                <w:lang w:val="en-US"/>
              </w:rPr>
              <w:t>person rela</w:t>
            </w:r>
            <w:r>
              <w:rPr>
                <w:rFonts w:ascii="Times New Roman" w:hAnsi="Times New Roman"/>
                <w:sz w:val="24"/>
                <w:szCs w:val="24"/>
                <w:lang w:val="en-US"/>
              </w:rPr>
              <w:t>t</w:t>
            </w:r>
            <w:r w:rsidRPr="00813DA7">
              <w:rPr>
                <w:rFonts w:ascii="Times New Roman" w:hAnsi="Times New Roman"/>
                <w:sz w:val="24"/>
                <w:szCs w:val="24"/>
                <w:lang w:val="en-US"/>
              </w:rPr>
              <w:t>ed thereto is interested in</w:t>
            </w:r>
            <w:r>
              <w:rPr>
                <w:rFonts w:ascii="Times New Roman" w:hAnsi="Times New Roman"/>
                <w:sz w:val="24"/>
                <w:szCs w:val="24"/>
                <w:lang w:val="en-US"/>
              </w:rPr>
              <w:t xml:space="preserve"> </w:t>
            </w:r>
            <w:r w:rsidRPr="00813DA7">
              <w:rPr>
                <w:rFonts w:ascii="Times New Roman" w:hAnsi="Times New Roman"/>
                <w:sz w:val="24"/>
                <w:szCs w:val="24"/>
                <w:lang w:val="en-US"/>
              </w:rPr>
              <w:t>an issue included in the agenda and</w:t>
            </w:r>
            <w:r>
              <w:rPr>
                <w:rFonts w:ascii="Times New Roman" w:hAnsi="Times New Roman"/>
                <w:sz w:val="24"/>
                <w:szCs w:val="24"/>
                <w:lang w:val="en-US"/>
              </w:rPr>
              <w:t xml:space="preserve"> </w:t>
            </w:r>
            <w:r w:rsidRPr="00813DA7">
              <w:rPr>
                <w:rFonts w:ascii="Times New Roman" w:hAnsi="Times New Roman"/>
                <w:sz w:val="24"/>
                <w:szCs w:val="24"/>
                <w:lang w:val="en-US"/>
              </w:rPr>
              <w:t>he/she do</w:t>
            </w:r>
            <w:r>
              <w:rPr>
                <w:rFonts w:ascii="Times New Roman" w:hAnsi="Times New Roman"/>
                <w:sz w:val="24"/>
                <w:szCs w:val="24"/>
                <w:lang w:val="en-US"/>
              </w:rPr>
              <w:t>e</w:t>
            </w:r>
            <w:r w:rsidRPr="00813DA7">
              <w:rPr>
                <w:rFonts w:ascii="Times New Roman" w:hAnsi="Times New Roman"/>
                <w:sz w:val="24"/>
                <w:szCs w:val="24"/>
                <w:lang w:val="en-US"/>
              </w:rPr>
              <w:t>s not vote upon the taking of</w:t>
            </w:r>
            <w:r>
              <w:rPr>
                <w:rFonts w:ascii="Times New Roman" w:hAnsi="Times New Roman"/>
                <w:sz w:val="24"/>
                <w:szCs w:val="24"/>
                <w:lang w:val="en-US"/>
              </w:rPr>
              <w:t xml:space="preserve"> </w:t>
            </w:r>
            <w:r w:rsidRPr="00813DA7">
              <w:rPr>
                <w:rFonts w:ascii="Times New Roman" w:hAnsi="Times New Roman"/>
                <w:sz w:val="24"/>
                <w:szCs w:val="24"/>
                <w:lang w:val="en-US"/>
              </w:rPr>
              <w:t>the decision.</w:t>
            </w:r>
          </w:p>
        </w:tc>
      </w:tr>
      <w:tr w:rsidR="0050282A" w:rsidRPr="001C04EC" w:rsidTr="00D678C6">
        <w:trPr>
          <w:trHeight w:val="1547"/>
        </w:trPr>
        <w:tc>
          <w:tcPr>
            <w:tcW w:w="4927" w:type="dxa"/>
          </w:tcPr>
          <w:p w:rsidR="0050282A" w:rsidRPr="00F116CD" w:rsidRDefault="00813DA7" w:rsidP="001C04EC">
            <w:pPr>
              <w:spacing w:after="0" w:line="288" w:lineRule="auto"/>
              <w:jc w:val="both"/>
              <w:rPr>
                <w:rFonts w:ascii="Times New Roman" w:hAnsi="Times New Roman"/>
                <w:b/>
                <w:sz w:val="24"/>
                <w:szCs w:val="24"/>
                <w:lang w:bidi="bg-BG"/>
              </w:rPr>
            </w:pPr>
            <w:r w:rsidRPr="00AE7D99">
              <w:rPr>
                <w:rFonts w:ascii="Times New Roman" w:hAnsi="Times New Roman"/>
                <w:sz w:val="24"/>
                <w:szCs w:val="24"/>
              </w:rPr>
              <w:t>6</w:t>
            </w:r>
            <w:r w:rsidR="0050282A" w:rsidRPr="001C04EC">
              <w:rPr>
                <w:rFonts w:ascii="Times New Roman" w:hAnsi="Times New Roman"/>
                <w:sz w:val="24"/>
                <w:szCs w:val="24"/>
              </w:rPr>
              <w:t>. За всяко заседание на Съвета на директорите се води протокол, който се съхранява в специална книга за срок не по-кратък от пет години.</w:t>
            </w:r>
            <w:r w:rsidR="00F116CD" w:rsidRPr="00AE7D99">
              <w:rPr>
                <w:rFonts w:ascii="Times New Roman" w:hAnsi="Times New Roman"/>
                <w:sz w:val="24"/>
                <w:szCs w:val="24"/>
              </w:rPr>
              <w:t xml:space="preserve"> </w:t>
            </w:r>
            <w:r w:rsidR="00F116CD">
              <w:rPr>
                <w:rFonts w:ascii="Times New Roman" w:hAnsi="Times New Roman"/>
                <w:sz w:val="24"/>
                <w:szCs w:val="24"/>
              </w:rPr>
              <w:t>Протоколът се подписва от всички участвали членове или от техните пълномощници, като се отбелязва как е гласувал всеки от тях по разглежданите въпроси.</w:t>
            </w:r>
          </w:p>
        </w:tc>
        <w:tc>
          <w:tcPr>
            <w:tcW w:w="4928" w:type="dxa"/>
          </w:tcPr>
          <w:p w:rsidR="0050282A" w:rsidRPr="00F116CD" w:rsidRDefault="00813DA7" w:rsidP="001C04EC">
            <w:pPr>
              <w:spacing w:after="0" w:line="288" w:lineRule="auto"/>
              <w:jc w:val="both"/>
              <w:rPr>
                <w:rFonts w:ascii="Times New Roman" w:hAnsi="Times New Roman"/>
                <w:b/>
                <w:sz w:val="24"/>
                <w:szCs w:val="24"/>
                <w:lang w:val="en-US" w:bidi="en-US"/>
              </w:rPr>
            </w:pPr>
            <w:r>
              <w:rPr>
                <w:rFonts w:ascii="Times New Roman" w:hAnsi="Times New Roman"/>
                <w:sz w:val="24"/>
                <w:szCs w:val="24"/>
                <w:lang w:val="en-GB"/>
              </w:rPr>
              <w:t>6</w:t>
            </w:r>
            <w:r w:rsidR="0050282A" w:rsidRPr="001C04EC">
              <w:rPr>
                <w:rFonts w:ascii="Times New Roman" w:hAnsi="Times New Roman"/>
                <w:sz w:val="24"/>
                <w:szCs w:val="24"/>
                <w:lang w:val="en-GB"/>
              </w:rPr>
              <w:t>. For each meeting of the Board of Directors minutes shall be recorded, which shall be stored in a designated book for a period of not less than five years.</w:t>
            </w:r>
            <w:r w:rsidR="00F116CD">
              <w:rPr>
                <w:rFonts w:ascii="Times New Roman" w:hAnsi="Times New Roman"/>
                <w:sz w:val="24"/>
                <w:szCs w:val="24"/>
              </w:rPr>
              <w:t xml:space="preserve"> </w:t>
            </w:r>
            <w:r w:rsidR="00F116CD">
              <w:rPr>
                <w:rFonts w:ascii="Times New Roman" w:hAnsi="Times New Roman"/>
                <w:sz w:val="24"/>
                <w:szCs w:val="24"/>
                <w:lang w:val="en-US"/>
              </w:rPr>
              <w:t>The minutes shall be signed by all attending members or by their representatives, as the manner of voting of anyone of them on the agenda is indicated.</w:t>
            </w:r>
          </w:p>
        </w:tc>
      </w:tr>
      <w:tr w:rsidR="0050282A" w:rsidRPr="001C04EC" w:rsidTr="00D678C6">
        <w:trPr>
          <w:trHeight w:val="563"/>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 xml:space="preserve">Член </w:t>
            </w:r>
            <w:r w:rsidRPr="001C04EC">
              <w:rPr>
                <w:rFonts w:ascii="Times New Roman" w:hAnsi="Times New Roman"/>
                <w:b/>
                <w:sz w:val="24"/>
                <w:szCs w:val="24"/>
                <w:lang w:val="en-US"/>
              </w:rPr>
              <w:t>30</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30</w:t>
            </w:r>
          </w:p>
        </w:tc>
      </w:tr>
      <w:tr w:rsidR="0050282A" w:rsidRPr="001C04EC" w:rsidTr="00D678C6">
        <w:trPr>
          <w:trHeight w:val="57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Кворум и мнозинство</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Quorum and majority</w:t>
            </w:r>
          </w:p>
        </w:tc>
      </w:tr>
      <w:tr w:rsidR="0050282A" w:rsidRPr="001C04EC" w:rsidTr="006F50FF">
        <w:trPr>
          <w:trHeight w:val="8504"/>
        </w:trPr>
        <w:tc>
          <w:tcPr>
            <w:tcW w:w="4927" w:type="dxa"/>
          </w:tcPr>
          <w:p w:rsidR="0050282A" w:rsidRPr="001C04EC" w:rsidRDefault="0050282A" w:rsidP="00B31CA7">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 xml:space="preserve">1. </w:t>
            </w:r>
            <w:r w:rsidR="001B4689">
              <w:rPr>
                <w:rFonts w:ascii="Times New Roman" w:hAnsi="Times New Roman"/>
                <w:color w:val="000000"/>
                <w:sz w:val="24"/>
                <w:szCs w:val="24"/>
              </w:rPr>
              <w:t xml:space="preserve">Съветът на директорите не може да приема решения ако не е налице кворум при откриване и по време на заседанието на Съвета на директорите. Кворум за вземане на решение на заседание на </w:t>
            </w:r>
            <w:r w:rsidRPr="001C04EC">
              <w:rPr>
                <w:rFonts w:ascii="Times New Roman" w:hAnsi="Times New Roman"/>
                <w:color w:val="000000"/>
                <w:sz w:val="24"/>
                <w:szCs w:val="24"/>
              </w:rPr>
              <w:t>Съвет</w:t>
            </w:r>
            <w:r w:rsidR="001B4689">
              <w:rPr>
                <w:rFonts w:ascii="Times New Roman" w:hAnsi="Times New Roman"/>
                <w:color w:val="000000"/>
                <w:sz w:val="24"/>
                <w:szCs w:val="24"/>
              </w:rPr>
              <w:t>а</w:t>
            </w:r>
            <w:r w:rsidRPr="001C04EC">
              <w:rPr>
                <w:rFonts w:ascii="Times New Roman" w:hAnsi="Times New Roman"/>
                <w:color w:val="000000"/>
                <w:sz w:val="24"/>
                <w:szCs w:val="24"/>
              </w:rPr>
              <w:t xml:space="preserve"> на директорите </w:t>
            </w:r>
            <w:r w:rsidR="001B4689">
              <w:rPr>
                <w:rFonts w:ascii="Times New Roman" w:hAnsi="Times New Roman"/>
                <w:color w:val="000000"/>
                <w:sz w:val="24"/>
                <w:szCs w:val="24"/>
              </w:rPr>
              <w:t>е налице</w:t>
            </w:r>
            <w:r w:rsidRPr="001C04EC">
              <w:rPr>
                <w:rFonts w:ascii="Times New Roman" w:hAnsi="Times New Roman"/>
                <w:color w:val="000000"/>
                <w:sz w:val="24"/>
                <w:szCs w:val="24"/>
              </w:rPr>
              <w:t xml:space="preserve"> ако </w:t>
            </w:r>
            <w:r w:rsidR="001B4689">
              <w:rPr>
                <w:rFonts w:ascii="Times New Roman" w:hAnsi="Times New Roman"/>
                <w:color w:val="000000"/>
                <w:sz w:val="24"/>
                <w:szCs w:val="24"/>
              </w:rPr>
              <w:t>на</w:t>
            </w:r>
            <w:r w:rsidRPr="001C04EC">
              <w:rPr>
                <w:rFonts w:ascii="Times New Roman" w:hAnsi="Times New Roman"/>
                <w:color w:val="000000"/>
                <w:sz w:val="24"/>
                <w:szCs w:val="24"/>
              </w:rPr>
              <w:t xml:space="preserve"> заседанието </w:t>
            </w:r>
            <w:r w:rsidR="001B4689">
              <w:rPr>
                <w:rFonts w:ascii="Times New Roman" w:hAnsi="Times New Roman"/>
                <w:color w:val="000000"/>
                <w:sz w:val="24"/>
                <w:szCs w:val="24"/>
              </w:rPr>
              <w:t xml:space="preserve">присъстват или са </w:t>
            </w:r>
            <w:r w:rsidR="001B4689" w:rsidRPr="0025716A">
              <w:rPr>
                <w:rFonts w:ascii="Times New Roman" w:hAnsi="Times New Roman"/>
                <w:color w:val="000000"/>
                <w:sz w:val="24"/>
                <w:szCs w:val="24"/>
              </w:rPr>
              <w:t>представлявани</w:t>
            </w:r>
            <w:r w:rsidR="00B31CA7" w:rsidRPr="0025716A">
              <w:rPr>
                <w:rFonts w:ascii="Times New Roman" w:hAnsi="Times New Roman"/>
                <w:color w:val="000000"/>
                <w:sz w:val="24"/>
                <w:szCs w:val="24"/>
                <w:lang w:val="en-US"/>
              </w:rPr>
              <w:t xml:space="preserve"> </w:t>
            </w:r>
            <w:r w:rsidR="00B31CA7" w:rsidRPr="0025716A">
              <w:rPr>
                <w:rFonts w:ascii="Times New Roman" w:hAnsi="Times New Roman"/>
                <w:color w:val="000000"/>
                <w:sz w:val="24"/>
                <w:szCs w:val="24"/>
              </w:rPr>
              <w:t>най-малко</w:t>
            </w:r>
            <w:r w:rsidR="001B4689" w:rsidRPr="0025716A">
              <w:rPr>
                <w:rFonts w:ascii="Times New Roman" w:hAnsi="Times New Roman"/>
                <w:color w:val="000000"/>
                <w:sz w:val="24"/>
                <w:szCs w:val="24"/>
              </w:rPr>
              <w:t xml:space="preserve"> </w:t>
            </w:r>
            <w:r w:rsidR="006E53F7" w:rsidRPr="0025716A">
              <w:rPr>
                <w:rFonts w:ascii="Times New Roman" w:hAnsi="Times New Roman"/>
                <w:color w:val="000000"/>
                <w:sz w:val="24"/>
                <w:szCs w:val="24"/>
              </w:rPr>
              <w:t>3/5</w:t>
            </w:r>
            <w:r w:rsidRPr="0025716A">
              <w:rPr>
                <w:rFonts w:ascii="Times New Roman" w:hAnsi="Times New Roman"/>
                <w:color w:val="000000"/>
                <w:sz w:val="24"/>
                <w:szCs w:val="24"/>
              </w:rPr>
              <w:t xml:space="preserve"> от членовете на Съвета на директорите.</w:t>
            </w:r>
            <w:r w:rsidR="001B4689" w:rsidRPr="0025716A">
              <w:rPr>
                <w:rFonts w:ascii="Times New Roman" w:hAnsi="Times New Roman"/>
                <w:color w:val="000000"/>
                <w:sz w:val="24"/>
                <w:szCs w:val="24"/>
              </w:rPr>
              <w:t xml:space="preserve"> При липса на кворум в продължение</w:t>
            </w:r>
            <w:r w:rsidR="001B4689">
              <w:rPr>
                <w:rFonts w:ascii="Times New Roman" w:hAnsi="Times New Roman"/>
                <w:color w:val="000000"/>
                <w:sz w:val="24"/>
                <w:szCs w:val="24"/>
              </w:rPr>
              <w:t xml:space="preserve"> на половин час от определения начален час на заседанието на Съвета на директорите или ако по време на заседанието на Съвета на директорите кворумът спадне, заседанието се отлага с 5 (пет) работни дни, като се свиква отново на съответния ден, по същото време и на същото място, освен ако не бъде определено друго от Председателя. Същите изисквания за кворум се прилагат по отношение на повторно свиканото заседание. Ако на повторно свиканото заседание не е налице кворум в продължение на половин час от определения начален час за повторно свиканото заседание или ако по време на повторно свиканото заседание кворумът спадне, заседанието се прекратява.</w:t>
            </w:r>
          </w:p>
        </w:tc>
        <w:tc>
          <w:tcPr>
            <w:tcW w:w="4928" w:type="dxa"/>
          </w:tcPr>
          <w:p w:rsidR="0050282A" w:rsidRPr="001C04EC" w:rsidRDefault="0050282A" w:rsidP="006E53F7">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1. </w:t>
            </w:r>
            <w:r w:rsidR="00F822E6">
              <w:rPr>
                <w:rFonts w:ascii="Times New Roman" w:hAnsi="Times New Roman"/>
                <w:sz w:val="24"/>
                <w:szCs w:val="24"/>
                <w:lang w:val="en-US"/>
              </w:rPr>
              <w:t xml:space="preserve">No decisions shall be taken at any meeting of the Board of Directors unless a quorum is present at the beginning of and throughout such meeting. The quorum for taking decisions at a </w:t>
            </w:r>
            <w:r w:rsidR="00F822E6" w:rsidRPr="0025716A">
              <w:rPr>
                <w:rFonts w:ascii="Times New Roman" w:hAnsi="Times New Roman"/>
                <w:sz w:val="24"/>
                <w:szCs w:val="24"/>
                <w:lang w:val="en-US"/>
              </w:rPr>
              <w:t xml:space="preserve">meeting of </w:t>
            </w:r>
            <w:r w:rsidR="00F822E6" w:rsidRPr="0025716A">
              <w:rPr>
                <w:rFonts w:ascii="Times New Roman" w:hAnsi="Times New Roman"/>
                <w:sz w:val="24"/>
                <w:szCs w:val="24"/>
                <w:lang w:val="en-GB"/>
              </w:rPr>
              <w:t>t</w:t>
            </w:r>
            <w:r w:rsidRPr="0025716A">
              <w:rPr>
                <w:rFonts w:ascii="Times New Roman" w:hAnsi="Times New Roman"/>
                <w:sz w:val="24"/>
                <w:szCs w:val="24"/>
                <w:lang w:val="en-GB"/>
              </w:rPr>
              <w:t>he Board of Directors shall</w:t>
            </w:r>
            <w:r w:rsidR="00F822E6" w:rsidRPr="0025716A">
              <w:rPr>
                <w:rFonts w:ascii="Times New Roman" w:hAnsi="Times New Roman"/>
                <w:sz w:val="24"/>
                <w:szCs w:val="24"/>
                <w:lang w:val="en-GB"/>
              </w:rPr>
              <w:t xml:space="preserve"> be met if at least</w:t>
            </w:r>
            <w:r w:rsidRPr="0025716A">
              <w:rPr>
                <w:rFonts w:ascii="Times New Roman" w:hAnsi="Times New Roman"/>
                <w:sz w:val="24"/>
                <w:szCs w:val="24"/>
                <w:lang w:val="en-GB"/>
              </w:rPr>
              <w:t xml:space="preserve"> </w:t>
            </w:r>
            <w:r w:rsidR="006E53F7" w:rsidRPr="0025716A">
              <w:rPr>
                <w:rFonts w:ascii="Times New Roman" w:hAnsi="Times New Roman"/>
                <w:sz w:val="24"/>
                <w:szCs w:val="24"/>
                <w:lang w:val="en-GB"/>
              </w:rPr>
              <w:t>3/5</w:t>
            </w:r>
            <w:r w:rsidRPr="0025716A">
              <w:rPr>
                <w:rFonts w:ascii="Times New Roman" w:hAnsi="Times New Roman"/>
                <w:sz w:val="24"/>
                <w:szCs w:val="24"/>
                <w:lang w:val="en-GB"/>
              </w:rPr>
              <w:t xml:space="preserve"> of the</w:t>
            </w:r>
            <w:r w:rsidRPr="001C04EC">
              <w:rPr>
                <w:rFonts w:ascii="Times New Roman" w:hAnsi="Times New Roman"/>
                <w:sz w:val="24"/>
                <w:szCs w:val="24"/>
                <w:lang w:val="en-GB"/>
              </w:rPr>
              <w:t xml:space="preserve"> members of the Board of Directors</w:t>
            </w:r>
            <w:r w:rsidR="00F822E6">
              <w:rPr>
                <w:rFonts w:ascii="Times New Roman" w:hAnsi="Times New Roman"/>
                <w:sz w:val="24"/>
                <w:szCs w:val="24"/>
                <w:lang w:val="en-GB"/>
              </w:rPr>
              <w:t xml:space="preserve"> are present or represented at the meeting</w:t>
            </w:r>
            <w:r w:rsidRPr="001C04EC">
              <w:rPr>
                <w:rFonts w:ascii="Times New Roman" w:hAnsi="Times New Roman"/>
                <w:sz w:val="24"/>
                <w:szCs w:val="24"/>
                <w:lang w:val="en-GB"/>
              </w:rPr>
              <w:t>.</w:t>
            </w:r>
            <w:r w:rsidR="00F822E6">
              <w:rPr>
                <w:rFonts w:ascii="Times New Roman" w:hAnsi="Times New Roman"/>
                <w:sz w:val="24"/>
                <w:szCs w:val="24"/>
                <w:lang w:val="en-GB"/>
              </w:rPr>
              <w:t xml:space="preserve"> If a quorum is not present within half an hour from the time appointed for the meeting of Board of Directors, or if during a meeting of the Board of Directors a quorum ceases to be present, the meeting shall be adjourned for 5 (five) Business Days on the basis that it shall be reconvened on the relevant day at the same time and place, unless otherwise determined by the Chairman. The same quorum requirements shall apply to the reconvened meeting. If, at the reconvened meeting, a quorum is not present within half an hour from the time appointed for such reconvened meeting, or if a quorum ceases to be present during the reconvened meeting, the reconvened meeting shall be dissolved.</w:t>
            </w:r>
          </w:p>
        </w:tc>
      </w:tr>
      <w:tr w:rsidR="00312F9A" w:rsidRPr="001C04EC" w:rsidTr="006F50FF">
        <w:trPr>
          <w:trHeight w:val="2261"/>
        </w:trPr>
        <w:tc>
          <w:tcPr>
            <w:tcW w:w="4927" w:type="dxa"/>
          </w:tcPr>
          <w:p w:rsidR="00312F9A" w:rsidRPr="001C04EC" w:rsidRDefault="00312F9A" w:rsidP="00312F9A">
            <w:pPr>
              <w:spacing w:after="0" w:line="288" w:lineRule="auto"/>
              <w:jc w:val="both"/>
              <w:rPr>
                <w:rFonts w:ascii="Times New Roman" w:hAnsi="Times New Roman"/>
                <w:color w:val="000000"/>
                <w:sz w:val="24"/>
                <w:szCs w:val="24"/>
              </w:rPr>
            </w:pPr>
            <w:r>
              <w:rPr>
                <w:rFonts w:ascii="Times New Roman" w:hAnsi="Times New Roman"/>
                <w:color w:val="000000"/>
                <w:sz w:val="24"/>
                <w:szCs w:val="24"/>
              </w:rPr>
              <w:t>2. Всеки член на Съвета на директорите, който не може да присъства лично на заседание на Съвета на директорите, може да упълномощи друг член на съвета. Член на Съвета на директорите не може да представлява повече от един отсъстващ член.</w:t>
            </w:r>
          </w:p>
        </w:tc>
        <w:tc>
          <w:tcPr>
            <w:tcW w:w="4928" w:type="dxa"/>
          </w:tcPr>
          <w:p w:rsidR="00312F9A" w:rsidRPr="00312F9A" w:rsidRDefault="00312F9A" w:rsidP="00312F9A">
            <w:pPr>
              <w:spacing w:after="0" w:line="288" w:lineRule="auto"/>
              <w:jc w:val="both"/>
              <w:rPr>
                <w:rFonts w:ascii="Times New Roman" w:hAnsi="Times New Roman"/>
                <w:sz w:val="24"/>
                <w:szCs w:val="24"/>
                <w:lang w:val="en-US"/>
              </w:rPr>
            </w:pPr>
            <w:r>
              <w:rPr>
                <w:rFonts w:ascii="Times New Roman" w:hAnsi="Times New Roman"/>
                <w:sz w:val="24"/>
                <w:szCs w:val="24"/>
              </w:rPr>
              <w:t xml:space="preserve">2. </w:t>
            </w:r>
            <w:r>
              <w:rPr>
                <w:rFonts w:ascii="Times New Roman" w:hAnsi="Times New Roman"/>
                <w:sz w:val="24"/>
                <w:szCs w:val="24"/>
                <w:lang w:val="en-US"/>
              </w:rPr>
              <w:t>Any member of the Board of Directors who cannot personally attend a meeting of the Board of Directors may authorize any other member of the Board of Directors. A member of the Board of Directors cannot represent more than one absent member.</w:t>
            </w:r>
          </w:p>
        </w:tc>
      </w:tr>
      <w:tr w:rsidR="0050282A" w:rsidRPr="001C04EC" w:rsidTr="006F50FF">
        <w:trPr>
          <w:trHeight w:val="2845"/>
        </w:trPr>
        <w:tc>
          <w:tcPr>
            <w:tcW w:w="4927" w:type="dxa"/>
          </w:tcPr>
          <w:p w:rsidR="0050282A" w:rsidRPr="00EB743B" w:rsidRDefault="00312F9A" w:rsidP="004C2738">
            <w:pPr>
              <w:spacing w:after="0" w:line="288" w:lineRule="auto"/>
              <w:jc w:val="both"/>
              <w:rPr>
                <w:rFonts w:ascii="Times New Roman" w:hAnsi="Times New Roman"/>
                <w:b/>
                <w:sz w:val="24"/>
                <w:szCs w:val="24"/>
                <w:lang w:bidi="bg-BG"/>
              </w:rPr>
            </w:pPr>
            <w:r w:rsidRPr="00EB743B">
              <w:rPr>
                <w:rFonts w:ascii="Times New Roman" w:hAnsi="Times New Roman"/>
                <w:color w:val="000000"/>
                <w:sz w:val="24"/>
                <w:szCs w:val="24"/>
              </w:rPr>
              <w:t>3</w:t>
            </w:r>
            <w:r w:rsidR="0050282A" w:rsidRPr="00EB743B">
              <w:rPr>
                <w:rFonts w:ascii="Times New Roman" w:hAnsi="Times New Roman"/>
                <w:color w:val="000000"/>
                <w:sz w:val="24"/>
                <w:szCs w:val="24"/>
              </w:rPr>
              <w:t>. Решенията се вземат с мнозинство от</w:t>
            </w:r>
            <w:r w:rsidR="001D6644" w:rsidRPr="00EB743B">
              <w:rPr>
                <w:rFonts w:ascii="Times New Roman" w:hAnsi="Times New Roman"/>
                <w:color w:val="000000"/>
                <w:sz w:val="24"/>
                <w:szCs w:val="24"/>
              </w:rPr>
              <w:t xml:space="preserve"> </w:t>
            </w:r>
            <w:r w:rsidR="004C2738">
              <w:rPr>
                <w:rFonts w:ascii="Times New Roman" w:hAnsi="Times New Roman"/>
                <w:color w:val="000000"/>
                <w:sz w:val="24"/>
                <w:szCs w:val="24"/>
              </w:rPr>
              <w:t>повече от половината</w:t>
            </w:r>
            <w:r w:rsidR="006E53F7" w:rsidRPr="00EB743B">
              <w:rPr>
                <w:rFonts w:ascii="Times New Roman" w:hAnsi="Times New Roman"/>
                <w:color w:val="000000"/>
                <w:sz w:val="24"/>
                <w:szCs w:val="24"/>
              </w:rPr>
              <w:t xml:space="preserve"> </w:t>
            </w:r>
            <w:r w:rsidR="0050282A" w:rsidRPr="00EB743B">
              <w:rPr>
                <w:rFonts w:ascii="Times New Roman" w:hAnsi="Times New Roman"/>
                <w:color w:val="000000"/>
                <w:sz w:val="24"/>
                <w:szCs w:val="24"/>
              </w:rPr>
              <w:t xml:space="preserve">от всички членове на Съвета на директорите, </w:t>
            </w:r>
            <w:r w:rsidR="00EE6ABB" w:rsidRPr="00EB743B">
              <w:rPr>
                <w:rFonts w:ascii="Times New Roman" w:hAnsi="Times New Roman"/>
                <w:color w:val="000000"/>
                <w:sz w:val="24"/>
                <w:szCs w:val="24"/>
              </w:rPr>
              <w:t xml:space="preserve">освен ако </w:t>
            </w:r>
            <w:r w:rsidR="00D0669C" w:rsidRPr="00EB743B">
              <w:rPr>
                <w:rFonts w:ascii="Times New Roman" w:hAnsi="Times New Roman"/>
                <w:color w:val="000000"/>
                <w:sz w:val="24"/>
                <w:szCs w:val="24"/>
              </w:rPr>
              <w:t>този Устав или приложимият закон не изискват по-високо мнозинство или единодушие.</w:t>
            </w:r>
            <w:r w:rsidR="00752281">
              <w:rPr>
                <w:rFonts w:ascii="Times New Roman" w:hAnsi="Times New Roman"/>
                <w:color w:val="000000"/>
                <w:sz w:val="24"/>
                <w:szCs w:val="24"/>
              </w:rPr>
              <w:t xml:space="preserve"> Решенията по чл. 25, ал. 2, б. „д” и „е” се приемат от Съвета на директорите с единодушие.</w:t>
            </w:r>
          </w:p>
        </w:tc>
        <w:tc>
          <w:tcPr>
            <w:tcW w:w="4928" w:type="dxa"/>
          </w:tcPr>
          <w:p w:rsidR="0050282A" w:rsidRPr="00EB743B" w:rsidRDefault="00312F9A" w:rsidP="00777814">
            <w:pPr>
              <w:spacing w:after="0" w:line="288" w:lineRule="auto"/>
              <w:jc w:val="both"/>
              <w:rPr>
                <w:rFonts w:ascii="Times New Roman" w:hAnsi="Times New Roman"/>
                <w:b/>
                <w:sz w:val="24"/>
                <w:szCs w:val="24"/>
                <w:lang w:val="en-GB" w:bidi="en-US"/>
              </w:rPr>
            </w:pPr>
            <w:r w:rsidRPr="00EB743B">
              <w:rPr>
                <w:rFonts w:ascii="Times New Roman" w:hAnsi="Times New Roman"/>
                <w:sz w:val="24"/>
                <w:szCs w:val="24"/>
              </w:rPr>
              <w:t>3</w:t>
            </w:r>
            <w:r w:rsidR="0050282A" w:rsidRPr="00EB743B">
              <w:rPr>
                <w:rFonts w:ascii="Times New Roman" w:hAnsi="Times New Roman"/>
                <w:sz w:val="24"/>
                <w:szCs w:val="24"/>
                <w:lang w:val="en-GB"/>
              </w:rPr>
              <w:t xml:space="preserve">. Resolutions shall be adopted by a </w:t>
            </w:r>
            <w:r w:rsidR="00777814">
              <w:rPr>
                <w:rFonts w:ascii="Times New Roman" w:hAnsi="Times New Roman"/>
                <w:sz w:val="24"/>
                <w:szCs w:val="24"/>
                <w:lang w:val="en-GB"/>
              </w:rPr>
              <w:t xml:space="preserve">simple </w:t>
            </w:r>
            <w:r w:rsidR="0050282A" w:rsidRPr="00EB743B">
              <w:rPr>
                <w:rFonts w:ascii="Times New Roman" w:hAnsi="Times New Roman"/>
                <w:sz w:val="24"/>
                <w:szCs w:val="24"/>
                <w:lang w:val="en-GB"/>
              </w:rPr>
              <w:t xml:space="preserve">majority of </w:t>
            </w:r>
            <w:r w:rsidR="00777814">
              <w:rPr>
                <w:rFonts w:ascii="Times New Roman" w:hAnsi="Times New Roman"/>
                <w:sz w:val="24"/>
                <w:szCs w:val="24"/>
                <w:lang w:val="en-US"/>
              </w:rPr>
              <w:t xml:space="preserve">more than half </w:t>
            </w:r>
            <w:r w:rsidR="0050282A" w:rsidRPr="00EB743B">
              <w:rPr>
                <w:rFonts w:ascii="Times New Roman" w:hAnsi="Times New Roman"/>
                <w:sz w:val="24"/>
                <w:szCs w:val="24"/>
                <w:lang w:val="en-GB"/>
              </w:rPr>
              <w:t xml:space="preserve">of all members of the Board of Directors, </w:t>
            </w:r>
            <w:r w:rsidR="00EE6ABB" w:rsidRPr="00EB743B">
              <w:rPr>
                <w:rFonts w:ascii="Times New Roman" w:hAnsi="Times New Roman"/>
                <w:sz w:val="24"/>
                <w:szCs w:val="24"/>
                <w:lang w:val="en-GB"/>
              </w:rPr>
              <w:t xml:space="preserve">unless </w:t>
            </w:r>
            <w:r w:rsidR="00D0669C" w:rsidRPr="00EB743B">
              <w:rPr>
                <w:rFonts w:ascii="Times New Roman" w:hAnsi="Times New Roman"/>
                <w:sz w:val="24"/>
                <w:szCs w:val="24"/>
                <w:lang w:val="en-US"/>
              </w:rPr>
              <w:t xml:space="preserve">these Articles or the applicable law require higher majority or unanimity. </w:t>
            </w:r>
            <w:r w:rsidR="00752281">
              <w:rPr>
                <w:rFonts w:ascii="Times New Roman" w:hAnsi="Times New Roman"/>
                <w:sz w:val="24"/>
                <w:szCs w:val="24"/>
                <w:lang w:val="en-US"/>
              </w:rPr>
              <w:t>Resolutions pursuant to Art. 25, Para 2, items “e” and “f” shall be adopted by the Board of Directors unanimously.</w:t>
            </w:r>
          </w:p>
        </w:tc>
      </w:tr>
      <w:tr w:rsidR="0050282A" w:rsidRPr="001C04EC" w:rsidTr="006F50FF">
        <w:trPr>
          <w:trHeight w:val="1559"/>
        </w:trPr>
        <w:tc>
          <w:tcPr>
            <w:tcW w:w="4927" w:type="dxa"/>
          </w:tcPr>
          <w:p w:rsidR="0050282A" w:rsidRPr="001C04EC" w:rsidRDefault="00312F9A" w:rsidP="001C04EC">
            <w:pPr>
              <w:spacing w:after="0" w:line="288" w:lineRule="auto"/>
              <w:jc w:val="both"/>
              <w:rPr>
                <w:rFonts w:ascii="Times New Roman" w:hAnsi="Times New Roman"/>
                <w:b/>
                <w:sz w:val="24"/>
                <w:szCs w:val="24"/>
                <w:lang w:bidi="bg-BG"/>
              </w:rPr>
            </w:pPr>
            <w:r>
              <w:rPr>
                <w:rFonts w:ascii="Times New Roman" w:hAnsi="Times New Roman"/>
                <w:color w:val="000000"/>
                <w:sz w:val="24"/>
                <w:szCs w:val="24"/>
              </w:rPr>
              <w:lastRenderedPageBreak/>
              <w:t>4</w:t>
            </w:r>
            <w:r w:rsidR="0050282A" w:rsidRPr="001C04EC">
              <w:rPr>
                <w:rFonts w:ascii="Times New Roman" w:hAnsi="Times New Roman"/>
                <w:color w:val="000000"/>
                <w:sz w:val="24"/>
                <w:szCs w:val="24"/>
              </w:rPr>
              <w:t>. Присъстващите и участващите дистанционно членове на Съвета на директорите се третират еднакво при определянето на кворум и мнозинства.</w:t>
            </w:r>
          </w:p>
        </w:tc>
        <w:tc>
          <w:tcPr>
            <w:tcW w:w="4928" w:type="dxa"/>
          </w:tcPr>
          <w:p w:rsidR="0050282A" w:rsidRPr="001C04EC" w:rsidRDefault="00312F9A" w:rsidP="001C04EC">
            <w:pPr>
              <w:spacing w:after="0" w:line="288" w:lineRule="auto"/>
              <w:jc w:val="both"/>
              <w:rPr>
                <w:rFonts w:ascii="Times New Roman" w:hAnsi="Times New Roman"/>
                <w:b/>
                <w:sz w:val="24"/>
                <w:szCs w:val="24"/>
                <w:lang w:val="en-GB" w:bidi="en-US"/>
              </w:rPr>
            </w:pPr>
            <w:r>
              <w:rPr>
                <w:rFonts w:ascii="Times New Roman" w:hAnsi="Times New Roman"/>
                <w:sz w:val="24"/>
                <w:szCs w:val="24"/>
              </w:rPr>
              <w:t>4</w:t>
            </w:r>
            <w:r w:rsidR="0050282A" w:rsidRPr="001C04EC">
              <w:rPr>
                <w:rFonts w:ascii="Times New Roman" w:hAnsi="Times New Roman"/>
                <w:sz w:val="24"/>
                <w:szCs w:val="24"/>
                <w:lang w:val="en-GB"/>
              </w:rPr>
              <w:t>. The members who are present and those who participate in a meeting remotely shall be treated equally when quorum and majorities are calculated.</w:t>
            </w:r>
          </w:p>
        </w:tc>
      </w:tr>
      <w:tr w:rsidR="00312F9A" w:rsidRPr="001C04EC" w:rsidTr="00D678C6">
        <w:trPr>
          <w:trHeight w:val="1563"/>
        </w:trPr>
        <w:tc>
          <w:tcPr>
            <w:tcW w:w="4927" w:type="dxa"/>
          </w:tcPr>
          <w:p w:rsidR="00312F9A" w:rsidRPr="00312F9A" w:rsidRDefault="00312F9A" w:rsidP="001C04EC">
            <w:pPr>
              <w:spacing w:after="0" w:line="288" w:lineRule="auto"/>
              <w:jc w:val="both"/>
              <w:rPr>
                <w:rFonts w:ascii="Times New Roman" w:hAnsi="Times New Roman"/>
                <w:color w:val="000000"/>
                <w:sz w:val="24"/>
                <w:szCs w:val="24"/>
              </w:rPr>
            </w:pPr>
            <w:r>
              <w:rPr>
                <w:rFonts w:ascii="Times New Roman" w:hAnsi="Times New Roman"/>
                <w:color w:val="000000"/>
                <w:sz w:val="24"/>
                <w:szCs w:val="24"/>
              </w:rPr>
              <w:t>5</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В най-краткия разумен срок</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Председателят информира член на</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Съвета на директорите, който е</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отсъствал и не е бил предст</w:t>
            </w:r>
            <w:r>
              <w:rPr>
                <w:rFonts w:ascii="Times New Roman" w:hAnsi="Times New Roman"/>
                <w:color w:val="000000"/>
                <w:sz w:val="24"/>
                <w:szCs w:val="24"/>
              </w:rPr>
              <w:t>авляван</w:t>
            </w:r>
            <w:r w:rsidRPr="00AE7D99">
              <w:rPr>
                <w:rFonts w:ascii="Times New Roman" w:hAnsi="Times New Roman"/>
                <w:color w:val="000000"/>
                <w:sz w:val="24"/>
                <w:szCs w:val="24"/>
              </w:rPr>
              <w:t xml:space="preserve"> </w:t>
            </w:r>
            <w:r>
              <w:rPr>
                <w:rFonts w:ascii="Times New Roman" w:hAnsi="Times New Roman"/>
                <w:color w:val="000000"/>
                <w:sz w:val="24"/>
                <w:szCs w:val="24"/>
              </w:rPr>
              <w:t>на предишното заседание</w:t>
            </w:r>
            <w:r w:rsidRPr="00312F9A">
              <w:rPr>
                <w:rFonts w:ascii="Times New Roman" w:hAnsi="Times New Roman"/>
                <w:color w:val="000000"/>
                <w:sz w:val="24"/>
                <w:szCs w:val="24"/>
              </w:rPr>
              <w:t xml:space="preserve"> за</w:t>
            </w:r>
            <w:r w:rsidRPr="00AE7D99">
              <w:rPr>
                <w:rFonts w:ascii="Times New Roman" w:hAnsi="Times New Roman"/>
                <w:color w:val="000000"/>
                <w:sz w:val="24"/>
                <w:szCs w:val="24"/>
              </w:rPr>
              <w:t xml:space="preserve"> </w:t>
            </w:r>
            <w:r>
              <w:rPr>
                <w:rFonts w:ascii="Times New Roman" w:hAnsi="Times New Roman"/>
                <w:color w:val="000000"/>
                <w:sz w:val="24"/>
                <w:szCs w:val="24"/>
              </w:rPr>
              <w:t>съдържание</w:t>
            </w:r>
            <w:r w:rsidRPr="00312F9A">
              <w:rPr>
                <w:rFonts w:ascii="Times New Roman" w:hAnsi="Times New Roman"/>
                <w:color w:val="000000"/>
                <w:sz w:val="24"/>
                <w:szCs w:val="24"/>
              </w:rPr>
              <w:t>то и резултатите от това</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заседание. За тази цел е достатьчно</w:t>
            </w:r>
            <w:r w:rsidRPr="00AE7D99">
              <w:rPr>
                <w:rFonts w:ascii="Times New Roman" w:hAnsi="Times New Roman"/>
                <w:color w:val="000000"/>
                <w:sz w:val="24"/>
                <w:szCs w:val="24"/>
              </w:rPr>
              <w:t xml:space="preserve"> </w:t>
            </w:r>
            <w:r>
              <w:rPr>
                <w:rFonts w:ascii="Times New Roman" w:hAnsi="Times New Roman"/>
                <w:color w:val="000000"/>
                <w:sz w:val="24"/>
                <w:szCs w:val="24"/>
              </w:rPr>
              <w:t>П</w:t>
            </w:r>
            <w:r w:rsidRPr="00312F9A">
              <w:rPr>
                <w:rFonts w:ascii="Times New Roman" w:hAnsi="Times New Roman"/>
                <w:color w:val="000000"/>
                <w:sz w:val="24"/>
                <w:szCs w:val="24"/>
              </w:rPr>
              <w:t>редседателят да осигури този член</w:t>
            </w:r>
            <w:r>
              <w:rPr>
                <w:rFonts w:ascii="Times New Roman" w:hAnsi="Times New Roman"/>
                <w:color w:val="000000"/>
                <w:sz w:val="24"/>
                <w:szCs w:val="24"/>
              </w:rPr>
              <w:t xml:space="preserve"> </w:t>
            </w:r>
            <w:r w:rsidRPr="00312F9A">
              <w:rPr>
                <w:rFonts w:ascii="Times New Roman" w:hAnsi="Times New Roman"/>
                <w:color w:val="000000"/>
                <w:sz w:val="24"/>
                <w:szCs w:val="24"/>
              </w:rPr>
              <w:t>да получи копие от протокола за</w:t>
            </w:r>
            <w:r w:rsidRPr="00AE7D99">
              <w:rPr>
                <w:rFonts w:ascii="Times New Roman" w:hAnsi="Times New Roman"/>
                <w:color w:val="000000"/>
                <w:sz w:val="24"/>
                <w:szCs w:val="24"/>
              </w:rPr>
              <w:t xml:space="preserve"> </w:t>
            </w:r>
            <w:r>
              <w:rPr>
                <w:rFonts w:ascii="Times New Roman" w:hAnsi="Times New Roman"/>
                <w:color w:val="000000"/>
                <w:sz w:val="24"/>
                <w:szCs w:val="24"/>
              </w:rPr>
              <w:t>съответното заседан</w:t>
            </w:r>
            <w:r w:rsidRPr="00312F9A">
              <w:rPr>
                <w:rFonts w:ascii="Times New Roman" w:hAnsi="Times New Roman"/>
                <w:color w:val="000000"/>
                <w:sz w:val="24"/>
                <w:szCs w:val="24"/>
              </w:rPr>
              <w:t>ие.</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Отсъстващите или присъстващите</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па заседанията на Съвета на</w:t>
            </w:r>
            <w:r>
              <w:rPr>
                <w:rFonts w:ascii="Times New Roman" w:hAnsi="Times New Roman"/>
                <w:color w:val="000000"/>
                <w:sz w:val="24"/>
                <w:szCs w:val="24"/>
              </w:rPr>
              <w:t xml:space="preserve"> </w:t>
            </w:r>
            <w:r w:rsidRPr="00312F9A">
              <w:rPr>
                <w:rFonts w:ascii="Times New Roman" w:hAnsi="Times New Roman"/>
                <w:color w:val="000000"/>
                <w:sz w:val="24"/>
                <w:szCs w:val="24"/>
              </w:rPr>
              <w:t>директорите членове могат по всяко</w:t>
            </w:r>
            <w:r w:rsidRPr="00AE7D99">
              <w:rPr>
                <w:rFonts w:ascii="Times New Roman" w:hAnsi="Times New Roman"/>
                <w:color w:val="000000"/>
                <w:sz w:val="24"/>
                <w:szCs w:val="24"/>
              </w:rPr>
              <w:t xml:space="preserve"> </w:t>
            </w:r>
            <w:r>
              <w:rPr>
                <w:rFonts w:ascii="Times New Roman" w:hAnsi="Times New Roman"/>
                <w:color w:val="000000"/>
                <w:sz w:val="24"/>
                <w:szCs w:val="24"/>
              </w:rPr>
              <w:t>време да изискат</w:t>
            </w:r>
            <w:r w:rsidRPr="00312F9A">
              <w:rPr>
                <w:rFonts w:ascii="Times New Roman" w:hAnsi="Times New Roman"/>
                <w:color w:val="000000"/>
                <w:sz w:val="24"/>
                <w:szCs w:val="24"/>
              </w:rPr>
              <w:t xml:space="preserve"> копие от</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протокола за съответното</w:t>
            </w:r>
            <w:r w:rsidRPr="00AE7D99">
              <w:rPr>
                <w:rFonts w:ascii="Times New Roman" w:hAnsi="Times New Roman"/>
                <w:color w:val="000000"/>
                <w:sz w:val="24"/>
                <w:szCs w:val="24"/>
              </w:rPr>
              <w:t xml:space="preserve"> </w:t>
            </w:r>
            <w:r w:rsidRPr="00312F9A">
              <w:rPr>
                <w:rFonts w:ascii="Times New Roman" w:hAnsi="Times New Roman"/>
                <w:color w:val="000000"/>
                <w:sz w:val="24"/>
                <w:szCs w:val="24"/>
              </w:rPr>
              <w:t>заседание.</w:t>
            </w:r>
          </w:p>
        </w:tc>
        <w:tc>
          <w:tcPr>
            <w:tcW w:w="4928" w:type="dxa"/>
          </w:tcPr>
          <w:p w:rsidR="00312F9A" w:rsidRPr="00312F9A" w:rsidRDefault="00312F9A" w:rsidP="00312F9A">
            <w:pPr>
              <w:spacing w:after="0" w:line="288" w:lineRule="auto"/>
              <w:jc w:val="both"/>
              <w:rPr>
                <w:rFonts w:ascii="Times New Roman" w:hAnsi="Times New Roman"/>
                <w:sz w:val="24"/>
                <w:szCs w:val="24"/>
                <w:lang w:val="en-US"/>
              </w:rPr>
            </w:pPr>
            <w:r>
              <w:rPr>
                <w:rFonts w:ascii="Times New Roman" w:hAnsi="Times New Roman"/>
                <w:sz w:val="24"/>
                <w:szCs w:val="24"/>
              </w:rPr>
              <w:t>5</w:t>
            </w:r>
            <w:r>
              <w:rPr>
                <w:rFonts w:ascii="Times New Roman" w:hAnsi="Times New Roman"/>
                <w:sz w:val="24"/>
                <w:szCs w:val="24"/>
                <w:lang w:val="en-GB"/>
              </w:rPr>
              <w:t xml:space="preserve">. </w:t>
            </w:r>
            <w:r w:rsidRPr="00312F9A">
              <w:rPr>
                <w:rFonts w:ascii="Times New Roman" w:hAnsi="Times New Roman"/>
                <w:sz w:val="24"/>
                <w:szCs w:val="24"/>
                <w:lang w:val="en-US"/>
              </w:rPr>
              <w:t>The Chairman shall inform the member</w:t>
            </w:r>
            <w:r>
              <w:rPr>
                <w:rFonts w:ascii="Times New Roman" w:hAnsi="Times New Roman"/>
                <w:sz w:val="24"/>
                <w:szCs w:val="24"/>
              </w:rPr>
              <w:t xml:space="preserve"> </w:t>
            </w:r>
            <w:r w:rsidRPr="00312F9A">
              <w:rPr>
                <w:rFonts w:ascii="Times New Roman" w:hAnsi="Times New Roman"/>
                <w:sz w:val="24"/>
                <w:szCs w:val="24"/>
                <w:lang w:val="en-US"/>
              </w:rPr>
              <w:t>who has been absent and has not been</w:t>
            </w:r>
            <w:r>
              <w:rPr>
                <w:rFonts w:ascii="Times New Roman" w:hAnsi="Times New Roman"/>
                <w:sz w:val="24"/>
                <w:szCs w:val="24"/>
              </w:rPr>
              <w:t xml:space="preserve"> </w:t>
            </w:r>
            <w:r w:rsidRPr="00312F9A">
              <w:rPr>
                <w:rFonts w:ascii="Times New Roman" w:hAnsi="Times New Roman"/>
                <w:sz w:val="24"/>
                <w:szCs w:val="24"/>
                <w:lang w:val="en-US"/>
              </w:rPr>
              <w:t>represented at the previous meeting</w:t>
            </w:r>
            <w:r>
              <w:rPr>
                <w:rFonts w:ascii="Times New Roman" w:hAnsi="Times New Roman"/>
                <w:sz w:val="24"/>
                <w:szCs w:val="24"/>
              </w:rPr>
              <w:t xml:space="preserve"> </w:t>
            </w:r>
            <w:r w:rsidRPr="00312F9A">
              <w:rPr>
                <w:rFonts w:ascii="Times New Roman" w:hAnsi="Times New Roman"/>
                <w:sz w:val="24"/>
                <w:szCs w:val="24"/>
                <w:lang w:val="en-US"/>
              </w:rPr>
              <w:t>about the contents and decisions of that</w:t>
            </w:r>
            <w:r>
              <w:rPr>
                <w:rFonts w:ascii="Times New Roman" w:hAnsi="Times New Roman"/>
                <w:sz w:val="24"/>
                <w:szCs w:val="24"/>
              </w:rPr>
              <w:t xml:space="preserve"> </w:t>
            </w:r>
            <w:r w:rsidRPr="00312F9A">
              <w:rPr>
                <w:rFonts w:ascii="Times New Roman" w:hAnsi="Times New Roman"/>
                <w:sz w:val="24"/>
                <w:szCs w:val="24"/>
                <w:lang w:val="en-US"/>
              </w:rPr>
              <w:t>meeting as soon as reasonably possible.</w:t>
            </w:r>
            <w:r>
              <w:rPr>
                <w:rFonts w:ascii="Times New Roman" w:hAnsi="Times New Roman"/>
                <w:sz w:val="24"/>
                <w:szCs w:val="24"/>
              </w:rPr>
              <w:t xml:space="preserve"> </w:t>
            </w:r>
            <w:r w:rsidRPr="00312F9A">
              <w:rPr>
                <w:rFonts w:ascii="Times New Roman" w:hAnsi="Times New Roman"/>
                <w:sz w:val="24"/>
                <w:szCs w:val="24"/>
                <w:lang w:val="en-US"/>
              </w:rPr>
              <w:t>For this purpose it will be sufficient if</w:t>
            </w:r>
            <w:r>
              <w:rPr>
                <w:rFonts w:ascii="Times New Roman" w:hAnsi="Times New Roman"/>
                <w:sz w:val="24"/>
                <w:szCs w:val="24"/>
              </w:rPr>
              <w:t xml:space="preserve"> </w:t>
            </w:r>
            <w:r w:rsidRPr="00312F9A">
              <w:rPr>
                <w:rFonts w:ascii="Times New Roman" w:hAnsi="Times New Roman"/>
                <w:sz w:val="24"/>
                <w:szCs w:val="24"/>
                <w:lang w:val="en-US"/>
              </w:rPr>
              <w:t>the Chairman arranges for this member</w:t>
            </w:r>
            <w:r>
              <w:rPr>
                <w:rFonts w:ascii="Times New Roman" w:hAnsi="Times New Roman"/>
                <w:sz w:val="24"/>
                <w:szCs w:val="24"/>
              </w:rPr>
              <w:t xml:space="preserve"> </w:t>
            </w:r>
            <w:r w:rsidRPr="00312F9A">
              <w:rPr>
                <w:rFonts w:ascii="Times New Roman" w:hAnsi="Times New Roman"/>
                <w:sz w:val="24"/>
                <w:szCs w:val="24"/>
                <w:lang w:val="en-US"/>
              </w:rPr>
              <w:t>to receive a copy of the minutes of</w:t>
            </w:r>
            <w:r>
              <w:rPr>
                <w:rFonts w:ascii="Times New Roman" w:hAnsi="Times New Roman"/>
                <w:sz w:val="24"/>
                <w:szCs w:val="24"/>
              </w:rPr>
              <w:t xml:space="preserve"> </w:t>
            </w:r>
            <w:r w:rsidRPr="00312F9A">
              <w:rPr>
                <w:rFonts w:ascii="Times New Roman" w:hAnsi="Times New Roman"/>
                <w:sz w:val="24"/>
                <w:szCs w:val="24"/>
                <w:lang w:val="en-US"/>
              </w:rPr>
              <w:t>such previous meeting. Members either</w:t>
            </w:r>
            <w:r>
              <w:rPr>
                <w:rFonts w:ascii="Times New Roman" w:hAnsi="Times New Roman"/>
                <w:sz w:val="24"/>
                <w:szCs w:val="24"/>
              </w:rPr>
              <w:t xml:space="preserve"> </w:t>
            </w:r>
            <w:r w:rsidRPr="00312F9A">
              <w:rPr>
                <w:rFonts w:ascii="Times New Roman" w:hAnsi="Times New Roman"/>
                <w:sz w:val="24"/>
                <w:szCs w:val="24"/>
                <w:lang w:val="en-US"/>
              </w:rPr>
              <w:t>absent or present at a meeting of the</w:t>
            </w:r>
            <w:r>
              <w:rPr>
                <w:rFonts w:ascii="Times New Roman" w:hAnsi="Times New Roman"/>
                <w:sz w:val="24"/>
                <w:szCs w:val="24"/>
              </w:rPr>
              <w:t xml:space="preserve"> </w:t>
            </w:r>
            <w:r w:rsidRPr="00312F9A">
              <w:rPr>
                <w:rFonts w:ascii="Times New Roman" w:hAnsi="Times New Roman"/>
                <w:sz w:val="24"/>
                <w:szCs w:val="24"/>
                <w:lang w:val="en-US"/>
              </w:rPr>
              <w:t>Board of Directors may at any time</w:t>
            </w:r>
            <w:r>
              <w:rPr>
                <w:rFonts w:ascii="Times New Roman" w:hAnsi="Times New Roman"/>
                <w:sz w:val="24"/>
                <w:szCs w:val="24"/>
              </w:rPr>
              <w:t xml:space="preserve"> </w:t>
            </w:r>
            <w:r w:rsidRPr="00312F9A">
              <w:rPr>
                <w:rFonts w:ascii="Times New Roman" w:hAnsi="Times New Roman"/>
                <w:sz w:val="24"/>
                <w:szCs w:val="24"/>
                <w:lang w:val="en-US"/>
              </w:rPr>
              <w:t>request a copy of the minutes of the</w:t>
            </w:r>
            <w:r>
              <w:rPr>
                <w:rFonts w:ascii="Times New Roman" w:hAnsi="Times New Roman"/>
                <w:sz w:val="24"/>
                <w:szCs w:val="24"/>
              </w:rPr>
              <w:t xml:space="preserve"> </w:t>
            </w:r>
            <w:r w:rsidRPr="00312F9A">
              <w:rPr>
                <w:rFonts w:ascii="Times New Roman" w:hAnsi="Times New Roman"/>
                <w:sz w:val="24"/>
                <w:szCs w:val="24"/>
                <w:lang w:val="en-US"/>
              </w:rPr>
              <w:t>respective meeting.</w:t>
            </w:r>
          </w:p>
          <w:p w:rsidR="00312F9A" w:rsidRPr="001C04EC" w:rsidRDefault="00312F9A" w:rsidP="001C04EC">
            <w:pPr>
              <w:spacing w:after="0" w:line="288" w:lineRule="auto"/>
              <w:jc w:val="both"/>
              <w:rPr>
                <w:rFonts w:ascii="Times New Roman" w:hAnsi="Times New Roman"/>
                <w:sz w:val="24"/>
                <w:szCs w:val="24"/>
                <w:lang w:val="en-GB"/>
              </w:rPr>
            </w:pPr>
          </w:p>
        </w:tc>
      </w:tr>
      <w:tr w:rsidR="0050282A" w:rsidRPr="001C04EC" w:rsidTr="00D678C6">
        <w:trPr>
          <w:trHeight w:val="56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31</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31</w:t>
            </w:r>
          </w:p>
        </w:tc>
      </w:tr>
      <w:tr w:rsidR="0050282A" w:rsidRPr="001C04EC" w:rsidTr="003C2A2D">
        <w:trPr>
          <w:trHeight w:val="900"/>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Възнаграждение и гаранция за управлението. Отговорност</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Remuneration and management guarantee. Liability</w:t>
            </w:r>
          </w:p>
        </w:tc>
      </w:tr>
      <w:tr w:rsidR="0050282A" w:rsidRPr="001C04EC" w:rsidTr="006F50FF">
        <w:trPr>
          <w:trHeight w:val="279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1. Възнаграждението на членовете на Съвета на директорите, с изключение на това на Изпълнителния</w:t>
            </w:r>
            <w:r w:rsidRPr="00AE7D99">
              <w:rPr>
                <w:rFonts w:ascii="Times New Roman" w:hAnsi="Times New Roman"/>
                <w:sz w:val="24"/>
                <w:szCs w:val="24"/>
              </w:rPr>
              <w:t>/</w:t>
            </w:r>
            <w:r w:rsidRPr="001C04EC">
              <w:rPr>
                <w:rFonts w:ascii="Times New Roman" w:hAnsi="Times New Roman"/>
                <w:sz w:val="24"/>
                <w:szCs w:val="24"/>
              </w:rPr>
              <w:t>Изпълнителните директор(и), се определят от Общото събрание. С решението си Общото събрание определя както размера на възнаграждението, така и правилата, в съответствие с които то ще се заплаща.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remuneration of the members of the Board of Directors, except that/those of the Executive Director(s), shall be determined by the General Meeting. The resolution of the General Meeting shall specify both the amount of the remuneration, and the rules for its payment.</w:t>
            </w:r>
          </w:p>
        </w:tc>
      </w:tr>
      <w:tr w:rsidR="0050282A" w:rsidRPr="001C04EC" w:rsidTr="0025716A">
        <w:trPr>
          <w:trHeight w:val="2774"/>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2. Всеки член на Съвета на директорите дава гаранция за своето управление в размер, определен от Общото събрание, но не по малко от тримесечното брутно възнаграждение на съответния член. Гаранцията може да бъде във формата на депозирани акции или облигации на Дружеството.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Each member of the Board of Directors shall give a guarantee for their management, in an amount determined by the General Meeting, but not less than the three months gross remuneration of the respective member. The guarantee may be in the form of deposited shares or bonds of the Company.</w:t>
            </w:r>
          </w:p>
        </w:tc>
      </w:tr>
      <w:tr w:rsidR="0050282A" w:rsidRPr="001C04EC" w:rsidTr="00D678C6">
        <w:trPr>
          <w:trHeight w:val="4528"/>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lastRenderedPageBreak/>
              <w:t xml:space="preserve">3. Членовете на Съвета на директорите носят солидарна отговорност за вредите, които са причинили виновно на Дружеството. Всеки от членовете може да бъде освободен от отговорност с решение на Общото събрание, след като се установи, че съответният член няма вина за настъпилите вреди. Освен това, акционерите, притежаващи поне </w:t>
            </w:r>
            <w:r w:rsidRPr="001C04EC">
              <w:rPr>
                <w:rFonts w:ascii="Times New Roman" w:hAnsi="Times New Roman"/>
                <w:color w:val="000000"/>
                <w:sz w:val="24"/>
                <w:szCs w:val="24"/>
              </w:rPr>
              <w:t>10% (десет процента) от капитала на Дружеството</w:t>
            </w:r>
            <w:r w:rsidRPr="001C04EC">
              <w:rPr>
                <w:rFonts w:ascii="Times New Roman" w:hAnsi="Times New Roman"/>
                <w:sz w:val="24"/>
                <w:szCs w:val="24"/>
              </w:rPr>
              <w:t>, могат да предявят иск пред компетентния съд за привличането към отговорност на членове на Съвета на директорите за вреди, причинени на Дружеството.</w:t>
            </w:r>
          </w:p>
        </w:tc>
        <w:tc>
          <w:tcPr>
            <w:tcW w:w="4928" w:type="dxa"/>
          </w:tcPr>
          <w:p w:rsidR="0050282A" w:rsidRPr="001C04EC" w:rsidRDefault="0050282A" w:rsidP="00F241B7">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members of the Board of Directors shall bear joint and several liability for the damages they have culpably caused to the Company. Each member may be relieved from liability by a resolution of the General Meeting, once it has been established that the respective member has no fault for the caused damages. In addition, shareholders who hold more than 10% (ten per cent) of the share capital of the Company may raise a claim before the competent court for engaging the responsibility of the members of the Board of Directors for damages they have caused to the Company.</w:t>
            </w:r>
          </w:p>
        </w:tc>
      </w:tr>
      <w:tr w:rsidR="00F241B7" w:rsidRPr="008248D6" w:rsidTr="00F241B7">
        <w:trPr>
          <w:trHeight w:val="580"/>
        </w:trPr>
        <w:tc>
          <w:tcPr>
            <w:tcW w:w="4927" w:type="dxa"/>
          </w:tcPr>
          <w:p w:rsidR="00F241B7" w:rsidRPr="008248D6" w:rsidRDefault="00F241B7" w:rsidP="00F241B7">
            <w:pPr>
              <w:keepLines/>
              <w:spacing w:after="0" w:line="288" w:lineRule="auto"/>
              <w:jc w:val="center"/>
              <w:rPr>
                <w:rFonts w:ascii="Times New Roman" w:hAnsi="Times New Roman"/>
                <w:b/>
                <w:caps/>
                <w:sz w:val="24"/>
                <w:szCs w:val="24"/>
                <w:highlight w:val="yellow"/>
              </w:rPr>
            </w:pPr>
            <w:r w:rsidRPr="00302DAC">
              <w:rPr>
                <w:rFonts w:ascii="Times New Roman" w:hAnsi="Times New Roman"/>
                <w:b/>
                <w:color w:val="000000"/>
                <w:sz w:val="24"/>
                <w:szCs w:val="24"/>
              </w:rPr>
              <w:t xml:space="preserve">Член </w:t>
            </w:r>
            <w:r w:rsidR="00E54E28" w:rsidRPr="00302DAC">
              <w:rPr>
                <w:rFonts w:ascii="Times New Roman" w:hAnsi="Times New Roman"/>
                <w:b/>
                <w:color w:val="000000"/>
                <w:sz w:val="24"/>
                <w:szCs w:val="24"/>
                <w:lang w:val="en-US"/>
              </w:rPr>
              <w:t>32</w:t>
            </w:r>
          </w:p>
        </w:tc>
        <w:tc>
          <w:tcPr>
            <w:tcW w:w="4928" w:type="dxa"/>
          </w:tcPr>
          <w:p w:rsidR="00F241B7" w:rsidRPr="008248D6" w:rsidRDefault="00F241B7" w:rsidP="00E54E28">
            <w:pPr>
              <w:spacing w:after="0" w:line="288" w:lineRule="auto"/>
              <w:jc w:val="center"/>
              <w:rPr>
                <w:rFonts w:ascii="Times New Roman" w:hAnsi="Times New Roman"/>
                <w:sz w:val="24"/>
                <w:szCs w:val="24"/>
                <w:highlight w:val="yellow"/>
                <w:lang w:val="en-US"/>
              </w:rPr>
            </w:pPr>
            <w:r w:rsidRPr="00302DAC">
              <w:rPr>
                <w:rFonts w:ascii="Times New Roman" w:hAnsi="Times New Roman"/>
                <w:b/>
                <w:sz w:val="24"/>
                <w:szCs w:val="24"/>
                <w:lang w:val="en-GB"/>
              </w:rPr>
              <w:t xml:space="preserve">Article </w:t>
            </w:r>
            <w:r w:rsidR="00E54E28" w:rsidRPr="00302DAC">
              <w:rPr>
                <w:rFonts w:ascii="Times New Roman" w:hAnsi="Times New Roman"/>
                <w:b/>
                <w:sz w:val="24"/>
                <w:szCs w:val="24"/>
                <w:lang w:val="en-US"/>
              </w:rPr>
              <w:t>32</w:t>
            </w:r>
          </w:p>
        </w:tc>
      </w:tr>
      <w:tr w:rsidR="00F241B7" w:rsidRPr="008248D6" w:rsidTr="00F241B7">
        <w:trPr>
          <w:trHeight w:val="547"/>
        </w:trPr>
        <w:tc>
          <w:tcPr>
            <w:tcW w:w="4927" w:type="dxa"/>
          </w:tcPr>
          <w:p w:rsidR="00F241B7" w:rsidRPr="008248D6" w:rsidRDefault="00120FC8" w:rsidP="00F241B7">
            <w:pPr>
              <w:spacing w:after="0" w:line="288" w:lineRule="auto"/>
              <w:jc w:val="center"/>
              <w:rPr>
                <w:rFonts w:ascii="Times New Roman" w:hAnsi="Times New Roman"/>
                <w:b/>
                <w:caps/>
                <w:sz w:val="24"/>
                <w:szCs w:val="24"/>
                <w:highlight w:val="yellow"/>
              </w:rPr>
            </w:pPr>
            <w:r w:rsidRPr="00302DAC">
              <w:rPr>
                <w:rFonts w:ascii="Times New Roman" w:hAnsi="Times New Roman"/>
                <w:b/>
                <w:caps/>
                <w:sz w:val="24"/>
                <w:szCs w:val="24"/>
              </w:rPr>
              <w:t>И</w:t>
            </w:r>
            <w:r w:rsidRPr="00302DAC">
              <w:rPr>
                <w:rFonts w:ascii="Times New Roman" w:hAnsi="Times New Roman"/>
                <w:b/>
                <w:sz w:val="24"/>
                <w:szCs w:val="24"/>
              </w:rPr>
              <w:t>нвестиционен комитет</w:t>
            </w:r>
          </w:p>
        </w:tc>
        <w:tc>
          <w:tcPr>
            <w:tcW w:w="4928" w:type="dxa"/>
          </w:tcPr>
          <w:p w:rsidR="00F241B7" w:rsidRPr="008248D6" w:rsidRDefault="00120FC8" w:rsidP="00F241B7">
            <w:pPr>
              <w:spacing w:after="0" w:line="288" w:lineRule="auto"/>
              <w:jc w:val="center"/>
              <w:rPr>
                <w:rFonts w:ascii="Times New Roman" w:hAnsi="Times New Roman"/>
                <w:b/>
                <w:sz w:val="24"/>
                <w:szCs w:val="24"/>
                <w:highlight w:val="yellow"/>
                <w:lang w:val="en-US"/>
              </w:rPr>
            </w:pPr>
            <w:r w:rsidRPr="00302DAC">
              <w:rPr>
                <w:rFonts w:ascii="Times New Roman" w:hAnsi="Times New Roman"/>
                <w:b/>
                <w:sz w:val="24"/>
                <w:szCs w:val="24"/>
                <w:lang w:val="en-US"/>
              </w:rPr>
              <w:t>Investment Committee</w:t>
            </w:r>
          </w:p>
        </w:tc>
      </w:tr>
      <w:tr w:rsidR="00F241B7" w:rsidRPr="008248D6" w:rsidTr="00F241B7">
        <w:trPr>
          <w:trHeight w:val="1290"/>
        </w:trPr>
        <w:tc>
          <w:tcPr>
            <w:tcW w:w="4927" w:type="dxa"/>
          </w:tcPr>
          <w:p w:rsidR="00F241B7" w:rsidRPr="008248D6" w:rsidRDefault="00120FC8" w:rsidP="00D0669C">
            <w:pPr>
              <w:spacing w:after="0" w:line="288" w:lineRule="auto"/>
              <w:jc w:val="both"/>
              <w:rPr>
                <w:rFonts w:ascii="Times New Roman" w:hAnsi="Times New Roman"/>
                <w:b/>
                <w:caps/>
                <w:sz w:val="24"/>
                <w:szCs w:val="24"/>
                <w:highlight w:val="yellow"/>
              </w:rPr>
            </w:pPr>
            <w:r w:rsidRPr="00302DAC">
              <w:rPr>
                <w:rFonts w:ascii="Times New Roman" w:hAnsi="Times New Roman"/>
                <w:color w:val="000000"/>
                <w:sz w:val="24"/>
                <w:szCs w:val="24"/>
              </w:rPr>
              <w:t>Към Съвета</w:t>
            </w:r>
            <w:r w:rsidR="00F241B7" w:rsidRPr="00302DAC">
              <w:rPr>
                <w:rFonts w:ascii="Times New Roman" w:hAnsi="Times New Roman"/>
                <w:color w:val="000000"/>
                <w:sz w:val="24"/>
                <w:szCs w:val="24"/>
              </w:rPr>
              <w:t xml:space="preserve"> на директорите </w:t>
            </w:r>
            <w:r w:rsidRPr="00302DAC">
              <w:rPr>
                <w:rFonts w:ascii="Times New Roman" w:hAnsi="Times New Roman"/>
                <w:color w:val="000000"/>
                <w:sz w:val="24"/>
                <w:szCs w:val="24"/>
              </w:rPr>
              <w:t>може да бъде създаден</w:t>
            </w:r>
            <w:r w:rsidR="00F241B7" w:rsidRPr="00302DAC">
              <w:rPr>
                <w:rFonts w:ascii="Times New Roman" w:hAnsi="Times New Roman"/>
                <w:color w:val="000000"/>
                <w:sz w:val="24"/>
                <w:szCs w:val="24"/>
              </w:rPr>
              <w:t xml:space="preserve"> Инвестиционен комитет</w:t>
            </w:r>
            <w:r w:rsidR="00302DAC">
              <w:rPr>
                <w:rFonts w:ascii="Times New Roman" w:hAnsi="Times New Roman"/>
                <w:color w:val="000000"/>
                <w:sz w:val="24"/>
                <w:szCs w:val="24"/>
              </w:rPr>
              <w:t xml:space="preserve"> </w:t>
            </w:r>
            <w:r w:rsidR="00302DAC" w:rsidRPr="001C04EC">
              <w:rPr>
                <w:rFonts w:ascii="Times New Roman" w:hAnsi="Times New Roman"/>
                <w:color w:val="000000"/>
                <w:sz w:val="24"/>
                <w:szCs w:val="24"/>
              </w:rPr>
              <w:t xml:space="preserve">в състав от </w:t>
            </w:r>
            <w:r w:rsidR="00302DAC" w:rsidRPr="009A54A5">
              <w:rPr>
                <w:rFonts w:ascii="Times New Roman" w:hAnsi="Times New Roman"/>
                <w:color w:val="000000"/>
                <w:sz w:val="24"/>
                <w:szCs w:val="24"/>
              </w:rPr>
              <w:t xml:space="preserve">3 </w:t>
            </w:r>
            <w:r w:rsidR="00302DAC" w:rsidRPr="001C04EC">
              <w:rPr>
                <w:rFonts w:ascii="Times New Roman" w:hAnsi="Times New Roman"/>
                <w:color w:val="000000"/>
                <w:sz w:val="24"/>
                <w:szCs w:val="24"/>
              </w:rPr>
              <w:t>(трима) до 9 (деветима) членове</w:t>
            </w:r>
            <w:r w:rsidRPr="00302DAC">
              <w:rPr>
                <w:rFonts w:ascii="Times New Roman" w:hAnsi="Times New Roman"/>
                <w:color w:val="000000"/>
                <w:sz w:val="24"/>
                <w:szCs w:val="24"/>
              </w:rPr>
              <w:t>,</w:t>
            </w:r>
            <w:r w:rsidR="00CB1295" w:rsidRPr="00302DAC">
              <w:rPr>
                <w:rFonts w:ascii="Times New Roman" w:hAnsi="Times New Roman"/>
                <w:color w:val="000000"/>
                <w:sz w:val="24"/>
                <w:szCs w:val="24"/>
              </w:rPr>
              <w:t xml:space="preserve"> </w:t>
            </w:r>
            <w:r w:rsidR="00D0669C">
              <w:rPr>
                <w:rFonts w:ascii="Times New Roman" w:hAnsi="Times New Roman"/>
                <w:color w:val="000000"/>
                <w:sz w:val="24"/>
                <w:szCs w:val="24"/>
              </w:rPr>
              <w:t>включително</w:t>
            </w:r>
            <w:r w:rsidR="00D0669C">
              <w:rPr>
                <w:rFonts w:ascii="Times New Roman" w:hAnsi="Times New Roman"/>
                <w:color w:val="000000"/>
                <w:sz w:val="24"/>
                <w:szCs w:val="24"/>
                <w:lang w:val="en-US"/>
              </w:rPr>
              <w:t xml:space="preserve"> </w:t>
            </w:r>
            <w:r w:rsidR="00D0669C">
              <w:rPr>
                <w:rFonts w:ascii="Times New Roman" w:hAnsi="Times New Roman"/>
                <w:color w:val="000000"/>
                <w:sz w:val="24"/>
                <w:szCs w:val="24"/>
              </w:rPr>
              <w:t>и</w:t>
            </w:r>
            <w:r w:rsidR="00CB1295" w:rsidRPr="00302DAC">
              <w:rPr>
                <w:rFonts w:ascii="Times New Roman" w:hAnsi="Times New Roman"/>
                <w:color w:val="000000"/>
                <w:sz w:val="24"/>
                <w:szCs w:val="24"/>
              </w:rPr>
              <w:t xml:space="preserve"> представители на акционерите</w:t>
            </w:r>
            <w:r w:rsidR="00D0669C">
              <w:rPr>
                <w:rFonts w:ascii="Times New Roman" w:hAnsi="Times New Roman"/>
                <w:color w:val="000000"/>
                <w:sz w:val="24"/>
                <w:szCs w:val="24"/>
              </w:rPr>
              <w:t>,</w:t>
            </w:r>
            <w:r w:rsidR="00CB1295" w:rsidRPr="00302DAC">
              <w:rPr>
                <w:rFonts w:ascii="Times New Roman" w:hAnsi="Times New Roman"/>
                <w:color w:val="000000"/>
                <w:sz w:val="24"/>
                <w:szCs w:val="24"/>
              </w:rPr>
              <w:t xml:space="preserve"> и </w:t>
            </w:r>
            <w:r w:rsidRPr="00302DAC">
              <w:rPr>
                <w:rFonts w:ascii="Times New Roman" w:hAnsi="Times New Roman"/>
                <w:color w:val="000000"/>
                <w:sz w:val="24"/>
                <w:szCs w:val="24"/>
              </w:rPr>
              <w:t xml:space="preserve"> чиито правомощия се определят </w:t>
            </w:r>
            <w:r w:rsidR="00D0669C">
              <w:rPr>
                <w:rFonts w:ascii="Times New Roman" w:hAnsi="Times New Roman"/>
                <w:color w:val="000000"/>
                <w:sz w:val="24"/>
                <w:szCs w:val="24"/>
              </w:rPr>
              <w:t>от</w:t>
            </w:r>
            <w:r w:rsidRPr="00302DAC">
              <w:rPr>
                <w:rFonts w:ascii="Times New Roman" w:hAnsi="Times New Roman"/>
                <w:color w:val="000000"/>
                <w:sz w:val="24"/>
                <w:szCs w:val="24"/>
              </w:rPr>
              <w:t xml:space="preserve"> Съвета на директорите</w:t>
            </w:r>
            <w:r w:rsidR="00F241B7" w:rsidRPr="00302DAC">
              <w:rPr>
                <w:rFonts w:ascii="Times New Roman" w:hAnsi="Times New Roman"/>
                <w:color w:val="000000"/>
                <w:sz w:val="24"/>
                <w:szCs w:val="24"/>
              </w:rPr>
              <w:t>.</w:t>
            </w:r>
          </w:p>
        </w:tc>
        <w:tc>
          <w:tcPr>
            <w:tcW w:w="4928" w:type="dxa"/>
          </w:tcPr>
          <w:p w:rsidR="00F241B7" w:rsidRPr="008248D6" w:rsidRDefault="003D30C2" w:rsidP="007B46A4">
            <w:pPr>
              <w:spacing w:after="0" w:line="288" w:lineRule="auto"/>
              <w:jc w:val="both"/>
              <w:rPr>
                <w:rFonts w:ascii="Times New Roman" w:hAnsi="Times New Roman"/>
                <w:b/>
                <w:sz w:val="24"/>
                <w:szCs w:val="24"/>
                <w:highlight w:val="yellow"/>
                <w:lang w:val="en-GB"/>
              </w:rPr>
            </w:pPr>
            <w:r w:rsidRPr="00302DAC">
              <w:rPr>
                <w:rFonts w:ascii="Times New Roman" w:hAnsi="Times New Roman"/>
                <w:sz w:val="24"/>
                <w:szCs w:val="24"/>
                <w:lang w:val="en-US"/>
              </w:rPr>
              <w:t>To</w:t>
            </w:r>
            <w:r w:rsidR="00120FC8" w:rsidRPr="00302DAC">
              <w:rPr>
                <w:rFonts w:ascii="Times New Roman" w:hAnsi="Times New Roman"/>
                <w:sz w:val="24"/>
                <w:szCs w:val="24"/>
                <w:lang w:val="en-US"/>
              </w:rPr>
              <w:t xml:space="preserve"> t</w:t>
            </w:r>
            <w:r w:rsidR="00F241B7" w:rsidRPr="00302DAC">
              <w:rPr>
                <w:rFonts w:ascii="Times New Roman" w:hAnsi="Times New Roman"/>
                <w:sz w:val="24"/>
                <w:szCs w:val="24"/>
                <w:lang w:val="en-GB"/>
              </w:rPr>
              <w:t xml:space="preserve">he </w:t>
            </w:r>
            <w:r w:rsidR="00F241B7" w:rsidRPr="00302DAC">
              <w:rPr>
                <w:rFonts w:ascii="Times New Roman" w:hAnsi="Times New Roman"/>
                <w:sz w:val="24"/>
                <w:szCs w:val="24"/>
                <w:lang w:val="en-US"/>
              </w:rPr>
              <w:t>Board of Directors</w:t>
            </w:r>
            <w:r w:rsidR="00F241B7" w:rsidRPr="00302DAC">
              <w:rPr>
                <w:rFonts w:ascii="Times New Roman" w:hAnsi="Times New Roman"/>
                <w:sz w:val="24"/>
                <w:szCs w:val="24"/>
                <w:lang w:val="en-GB"/>
              </w:rPr>
              <w:t xml:space="preserve"> </w:t>
            </w:r>
            <w:r w:rsidR="00120FC8" w:rsidRPr="00302DAC">
              <w:rPr>
                <w:rFonts w:ascii="Times New Roman" w:hAnsi="Times New Roman"/>
                <w:sz w:val="24"/>
                <w:szCs w:val="24"/>
                <w:lang w:val="en-GB"/>
              </w:rPr>
              <w:t xml:space="preserve">could be </w:t>
            </w:r>
            <w:r w:rsidR="00CF1F3D" w:rsidRPr="00302DAC">
              <w:rPr>
                <w:rFonts w:ascii="Times New Roman" w:hAnsi="Times New Roman"/>
                <w:sz w:val="24"/>
                <w:szCs w:val="24"/>
                <w:lang w:val="en-GB"/>
              </w:rPr>
              <w:t>elected</w:t>
            </w:r>
            <w:r w:rsidR="00F241B7" w:rsidRPr="00302DAC">
              <w:rPr>
                <w:rFonts w:ascii="Times New Roman" w:hAnsi="Times New Roman"/>
                <w:sz w:val="24"/>
                <w:szCs w:val="24"/>
                <w:lang w:val="en-GB"/>
              </w:rPr>
              <w:t xml:space="preserve"> a</w:t>
            </w:r>
            <w:r w:rsidR="008248D6" w:rsidRPr="00302DAC">
              <w:rPr>
                <w:rFonts w:ascii="Times New Roman" w:hAnsi="Times New Roman"/>
                <w:sz w:val="24"/>
                <w:szCs w:val="24"/>
                <w:lang w:val="en-GB"/>
              </w:rPr>
              <w:t>n</w:t>
            </w:r>
            <w:r w:rsidR="00F241B7" w:rsidRPr="00302DAC">
              <w:rPr>
                <w:rFonts w:ascii="Times New Roman" w:hAnsi="Times New Roman"/>
                <w:sz w:val="24"/>
                <w:szCs w:val="24"/>
                <w:lang w:val="en-GB"/>
              </w:rPr>
              <w:t xml:space="preserve"> </w:t>
            </w:r>
            <w:r w:rsidR="008248D6" w:rsidRPr="00302DAC">
              <w:rPr>
                <w:rFonts w:ascii="Times New Roman" w:hAnsi="Times New Roman"/>
                <w:sz w:val="24"/>
                <w:szCs w:val="24"/>
                <w:lang w:val="en-GB"/>
              </w:rPr>
              <w:t>Investment Committee</w:t>
            </w:r>
            <w:r w:rsidR="00302DAC">
              <w:rPr>
                <w:rFonts w:ascii="Times New Roman" w:hAnsi="Times New Roman"/>
                <w:sz w:val="24"/>
                <w:szCs w:val="24"/>
              </w:rPr>
              <w:t xml:space="preserve">, </w:t>
            </w:r>
            <w:r w:rsidR="00302DAC" w:rsidRPr="001C04EC">
              <w:rPr>
                <w:rFonts w:ascii="Times New Roman" w:hAnsi="Times New Roman"/>
                <w:sz w:val="24"/>
                <w:szCs w:val="24"/>
                <w:lang w:val="en-GB"/>
              </w:rPr>
              <w:t xml:space="preserve">consisting of </w:t>
            </w:r>
            <w:r w:rsidR="00302DAC" w:rsidRPr="001C04EC">
              <w:rPr>
                <w:rFonts w:ascii="Times New Roman" w:hAnsi="Times New Roman"/>
                <w:sz w:val="24"/>
                <w:szCs w:val="24"/>
                <w:lang w:val="en-US"/>
              </w:rPr>
              <w:t xml:space="preserve">3 (three) </w:t>
            </w:r>
            <w:r w:rsidR="00D0669C">
              <w:rPr>
                <w:rFonts w:ascii="Times New Roman" w:hAnsi="Times New Roman"/>
                <w:sz w:val="24"/>
                <w:szCs w:val="24"/>
                <w:lang w:val="en-US"/>
              </w:rPr>
              <w:t>to</w:t>
            </w:r>
            <w:r w:rsidR="00302DAC" w:rsidRPr="001C04EC">
              <w:rPr>
                <w:rFonts w:ascii="Times New Roman" w:hAnsi="Times New Roman"/>
                <w:sz w:val="24"/>
                <w:szCs w:val="24"/>
                <w:lang w:val="en-GB"/>
              </w:rPr>
              <w:t xml:space="preserve"> 9 (nine) members</w:t>
            </w:r>
            <w:r w:rsidR="00F241B7" w:rsidRPr="00302DAC">
              <w:rPr>
                <w:rFonts w:ascii="Times New Roman" w:hAnsi="Times New Roman"/>
                <w:sz w:val="24"/>
                <w:szCs w:val="24"/>
                <w:lang w:val="en-GB"/>
              </w:rPr>
              <w:t xml:space="preserve">, </w:t>
            </w:r>
            <w:r w:rsidR="00E54E28" w:rsidRPr="00302DAC">
              <w:rPr>
                <w:rFonts w:ascii="Times New Roman" w:hAnsi="Times New Roman"/>
                <w:sz w:val="24"/>
                <w:szCs w:val="24"/>
                <w:lang w:val="en-US"/>
              </w:rPr>
              <w:t>includ</w:t>
            </w:r>
            <w:r w:rsidR="00D0669C">
              <w:rPr>
                <w:rFonts w:ascii="Times New Roman" w:hAnsi="Times New Roman"/>
                <w:sz w:val="24"/>
                <w:szCs w:val="24"/>
                <w:lang w:val="en-US"/>
              </w:rPr>
              <w:t xml:space="preserve">ing </w:t>
            </w:r>
            <w:r w:rsidR="007B46A4">
              <w:rPr>
                <w:rFonts w:ascii="Times New Roman" w:hAnsi="Times New Roman"/>
                <w:sz w:val="24"/>
                <w:szCs w:val="24"/>
                <w:lang w:val="en-US"/>
              </w:rPr>
              <w:t>also</w:t>
            </w:r>
            <w:r w:rsidR="00E54E28" w:rsidRPr="00302DAC">
              <w:rPr>
                <w:rFonts w:ascii="Times New Roman" w:hAnsi="Times New Roman"/>
                <w:sz w:val="24"/>
                <w:szCs w:val="24"/>
                <w:lang w:val="en-US"/>
              </w:rPr>
              <w:t xml:space="preserve"> representatives of the shareholders</w:t>
            </w:r>
            <w:r w:rsidR="007B46A4">
              <w:rPr>
                <w:rFonts w:ascii="Times New Roman" w:hAnsi="Times New Roman"/>
                <w:sz w:val="24"/>
                <w:szCs w:val="24"/>
                <w:lang w:val="en-US"/>
              </w:rPr>
              <w:t>,</w:t>
            </w:r>
            <w:r w:rsidR="00E54E28" w:rsidRPr="00302DAC">
              <w:rPr>
                <w:rFonts w:ascii="Times New Roman" w:hAnsi="Times New Roman"/>
                <w:sz w:val="24"/>
                <w:szCs w:val="24"/>
                <w:lang w:val="en-US"/>
              </w:rPr>
              <w:t xml:space="preserve"> and</w:t>
            </w:r>
            <w:r w:rsidR="00CB1295" w:rsidRPr="00302DAC">
              <w:rPr>
                <w:rFonts w:ascii="Times New Roman" w:hAnsi="Times New Roman"/>
                <w:sz w:val="24"/>
                <w:szCs w:val="24"/>
              </w:rPr>
              <w:t xml:space="preserve"> </w:t>
            </w:r>
            <w:r w:rsidR="00120FC8" w:rsidRPr="00302DAC">
              <w:rPr>
                <w:rFonts w:ascii="Times New Roman" w:hAnsi="Times New Roman"/>
                <w:sz w:val="24"/>
                <w:szCs w:val="24"/>
                <w:lang w:val="en-GB"/>
              </w:rPr>
              <w:t>whose powers shall be determined by the Board of Directors</w:t>
            </w:r>
            <w:r w:rsidR="00F241B7" w:rsidRPr="00302DAC">
              <w:rPr>
                <w:rFonts w:ascii="Times New Roman" w:hAnsi="Times New Roman"/>
                <w:sz w:val="24"/>
                <w:szCs w:val="24"/>
                <w:lang w:val="en-GB"/>
              </w:rPr>
              <w:t>.</w:t>
            </w:r>
          </w:p>
        </w:tc>
      </w:tr>
      <w:tr w:rsidR="0050282A" w:rsidRPr="001C04EC" w:rsidTr="003C2A2D">
        <w:trPr>
          <w:trHeight w:val="900"/>
        </w:trPr>
        <w:tc>
          <w:tcPr>
            <w:tcW w:w="4927" w:type="dxa"/>
          </w:tcPr>
          <w:p w:rsidR="0050282A" w:rsidRPr="00F241B7" w:rsidRDefault="0050282A" w:rsidP="00F241B7">
            <w:pPr>
              <w:keepLines/>
              <w:spacing w:after="0" w:line="288" w:lineRule="auto"/>
              <w:jc w:val="center"/>
              <w:rPr>
                <w:rFonts w:ascii="Times New Roman" w:hAnsi="Times New Roman"/>
                <w:b/>
                <w:caps/>
                <w:sz w:val="24"/>
                <w:szCs w:val="24"/>
                <w:lang w:val="en-US"/>
              </w:rPr>
            </w:pPr>
            <w:r w:rsidRPr="00F241B7">
              <w:rPr>
                <w:rFonts w:ascii="Times New Roman" w:hAnsi="Times New Roman"/>
                <w:b/>
                <w:caps/>
                <w:sz w:val="24"/>
                <w:szCs w:val="24"/>
              </w:rPr>
              <w:t>Раздел I</w:t>
            </w:r>
            <w:r w:rsidRPr="00F241B7">
              <w:rPr>
                <w:rFonts w:ascii="Times New Roman" w:hAnsi="Times New Roman"/>
                <w:b/>
                <w:caps/>
                <w:sz w:val="24"/>
                <w:szCs w:val="24"/>
                <w:lang w:val="en-US"/>
              </w:rPr>
              <w:t>V</w:t>
            </w:r>
          </w:p>
          <w:p w:rsidR="0050282A" w:rsidRPr="00F241B7" w:rsidRDefault="0050282A" w:rsidP="00F241B7">
            <w:pPr>
              <w:spacing w:after="0" w:line="288" w:lineRule="auto"/>
              <w:jc w:val="center"/>
              <w:rPr>
                <w:rFonts w:ascii="Times New Roman" w:hAnsi="Times New Roman"/>
                <w:b/>
                <w:sz w:val="24"/>
                <w:szCs w:val="24"/>
                <w:lang w:bidi="bg-BG"/>
              </w:rPr>
            </w:pPr>
            <w:r w:rsidRPr="00F241B7">
              <w:rPr>
                <w:rFonts w:ascii="Times New Roman" w:hAnsi="Times New Roman"/>
                <w:b/>
                <w:sz w:val="24"/>
                <w:szCs w:val="24"/>
              </w:rPr>
              <w:t>ФОНДОВЕ</w:t>
            </w:r>
          </w:p>
        </w:tc>
        <w:tc>
          <w:tcPr>
            <w:tcW w:w="4928" w:type="dxa"/>
          </w:tcPr>
          <w:p w:rsidR="0050282A" w:rsidRPr="00F241B7" w:rsidRDefault="0050282A" w:rsidP="00F241B7">
            <w:pPr>
              <w:keepLines/>
              <w:spacing w:after="0" w:line="288" w:lineRule="auto"/>
              <w:jc w:val="center"/>
              <w:rPr>
                <w:rFonts w:ascii="Times New Roman" w:hAnsi="Times New Roman"/>
                <w:b/>
                <w:sz w:val="24"/>
                <w:szCs w:val="24"/>
                <w:lang w:val="en-GB"/>
              </w:rPr>
            </w:pPr>
            <w:r w:rsidRPr="00F241B7">
              <w:rPr>
                <w:rFonts w:ascii="Times New Roman" w:hAnsi="Times New Roman"/>
                <w:b/>
                <w:sz w:val="24"/>
                <w:szCs w:val="24"/>
                <w:lang w:val="en-GB"/>
              </w:rPr>
              <w:t>SECTION IV</w:t>
            </w:r>
          </w:p>
          <w:p w:rsidR="0050282A" w:rsidRPr="00F241B7" w:rsidRDefault="0050282A" w:rsidP="00F241B7">
            <w:pPr>
              <w:spacing w:after="0" w:line="288" w:lineRule="auto"/>
              <w:jc w:val="center"/>
              <w:rPr>
                <w:rFonts w:ascii="Times New Roman" w:hAnsi="Times New Roman"/>
                <w:b/>
                <w:sz w:val="24"/>
                <w:szCs w:val="24"/>
                <w:lang w:val="en-GB" w:bidi="en-US"/>
              </w:rPr>
            </w:pPr>
            <w:r w:rsidRPr="00F241B7">
              <w:rPr>
                <w:rFonts w:ascii="Times New Roman" w:hAnsi="Times New Roman"/>
                <w:b/>
                <w:sz w:val="24"/>
                <w:szCs w:val="24"/>
                <w:lang w:val="en-GB"/>
              </w:rPr>
              <w:t>FUNDS</w:t>
            </w:r>
          </w:p>
        </w:tc>
      </w:tr>
      <w:tr w:rsidR="0050282A" w:rsidRPr="001C04EC" w:rsidTr="00B44F84">
        <w:trPr>
          <w:trHeight w:val="651"/>
        </w:trPr>
        <w:tc>
          <w:tcPr>
            <w:tcW w:w="4927" w:type="dxa"/>
          </w:tcPr>
          <w:p w:rsidR="0050282A" w:rsidRPr="00D678C6" w:rsidRDefault="0050282A" w:rsidP="00E54E28">
            <w:pPr>
              <w:spacing w:after="0" w:line="288" w:lineRule="auto"/>
              <w:jc w:val="center"/>
              <w:rPr>
                <w:rFonts w:ascii="Times New Roman" w:hAnsi="Times New Roman"/>
                <w:b/>
                <w:color w:val="000000"/>
                <w:sz w:val="24"/>
                <w:szCs w:val="24"/>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3</w:t>
            </w:r>
            <w:r w:rsidR="00E54E28">
              <w:rPr>
                <w:rFonts w:ascii="Times New Roman" w:hAnsi="Times New Roman"/>
                <w:b/>
                <w:color w:val="000000"/>
                <w:sz w:val="24"/>
                <w:szCs w:val="24"/>
                <w:lang w:val="en-US"/>
              </w:rPr>
              <w:t>3</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w:t>
            </w:r>
            <w:r w:rsidR="00E54E28">
              <w:rPr>
                <w:rFonts w:ascii="Times New Roman" w:hAnsi="Times New Roman"/>
                <w:b/>
                <w:sz w:val="24"/>
                <w:szCs w:val="24"/>
                <w:lang w:val="en-GB"/>
              </w:rPr>
              <w:t>3</w:t>
            </w:r>
          </w:p>
        </w:tc>
      </w:tr>
      <w:tr w:rsidR="0050282A" w:rsidRPr="001C04EC" w:rsidTr="00B44F84">
        <w:trPr>
          <w:trHeight w:val="561"/>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Фонд </w:t>
            </w:r>
            <w:r w:rsidRPr="001C04EC">
              <w:rPr>
                <w:rFonts w:ascii="Times New Roman" w:hAnsi="Times New Roman"/>
                <w:b/>
                <w:color w:val="000000"/>
                <w:sz w:val="24"/>
                <w:szCs w:val="24"/>
                <w:lang w:val="en-US"/>
              </w:rPr>
              <w:t>“</w:t>
            </w:r>
            <w:r w:rsidRPr="001C04EC">
              <w:rPr>
                <w:rFonts w:ascii="Times New Roman" w:hAnsi="Times New Roman"/>
                <w:b/>
                <w:color w:val="000000"/>
                <w:sz w:val="24"/>
                <w:szCs w:val="24"/>
              </w:rPr>
              <w:t>Резервен”</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Reserve Fund</w:t>
            </w:r>
          </w:p>
        </w:tc>
      </w:tr>
      <w:tr w:rsidR="0050282A" w:rsidRPr="001C04EC" w:rsidTr="00B44F84">
        <w:trPr>
          <w:trHeight w:val="1292"/>
        </w:trPr>
        <w:tc>
          <w:tcPr>
            <w:tcW w:w="4927" w:type="dxa"/>
          </w:tcPr>
          <w:p w:rsidR="0050282A" w:rsidRPr="00B44F84" w:rsidRDefault="0050282A" w:rsidP="001C04EC">
            <w:pPr>
              <w:spacing w:after="0" w:line="288" w:lineRule="auto"/>
              <w:jc w:val="both"/>
              <w:rPr>
                <w:rFonts w:ascii="Times New Roman" w:hAnsi="Times New Roman"/>
                <w:color w:val="000000"/>
                <w:sz w:val="24"/>
                <w:szCs w:val="24"/>
              </w:rPr>
            </w:pPr>
            <w:r w:rsidRPr="001C04EC">
              <w:rPr>
                <w:rFonts w:ascii="Times New Roman" w:hAnsi="Times New Roman"/>
                <w:color w:val="000000"/>
                <w:sz w:val="24"/>
                <w:szCs w:val="24"/>
              </w:rPr>
              <w:t xml:space="preserve">1. Дружеството образува фонд </w:t>
            </w:r>
            <w:r w:rsidRPr="00AE7D99">
              <w:rPr>
                <w:rFonts w:ascii="Times New Roman" w:hAnsi="Times New Roman"/>
                <w:color w:val="000000"/>
                <w:sz w:val="24"/>
                <w:szCs w:val="24"/>
              </w:rPr>
              <w:t>“</w:t>
            </w:r>
            <w:r w:rsidRPr="001C04EC">
              <w:rPr>
                <w:rFonts w:ascii="Times New Roman" w:hAnsi="Times New Roman"/>
                <w:color w:val="000000"/>
                <w:sz w:val="24"/>
                <w:szCs w:val="24"/>
              </w:rPr>
              <w:t xml:space="preserve">Резервен”, както </w:t>
            </w:r>
            <w:r w:rsidRPr="001C04EC">
              <w:rPr>
                <w:rFonts w:ascii="Times New Roman" w:hAnsi="Times New Roman"/>
                <w:sz w:val="24"/>
                <w:szCs w:val="24"/>
              </w:rPr>
              <w:t>и други фондове, предвидени в действащите нормативни актове</w:t>
            </w:r>
            <w:r w:rsidRPr="001C04EC">
              <w:rPr>
                <w:rFonts w:ascii="Times New Roman" w:hAnsi="Times New Roman"/>
                <w:color w:val="000000"/>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The Company shall maintain a Reserve Fund, as well as other funds, provided for in the legislation in force.</w:t>
            </w:r>
          </w:p>
        </w:tc>
      </w:tr>
      <w:tr w:rsidR="0050282A" w:rsidRPr="001C04EC" w:rsidTr="006F50FF">
        <w:trPr>
          <w:trHeight w:val="566"/>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2. Източници на фонд </w:t>
            </w:r>
            <w:r w:rsidRPr="00AE7D99">
              <w:rPr>
                <w:rFonts w:ascii="Times New Roman" w:hAnsi="Times New Roman"/>
                <w:color w:val="000000"/>
                <w:sz w:val="24"/>
                <w:szCs w:val="24"/>
              </w:rPr>
              <w:t>“</w:t>
            </w:r>
            <w:r w:rsidRPr="001C04EC">
              <w:rPr>
                <w:rFonts w:ascii="Times New Roman" w:hAnsi="Times New Roman"/>
                <w:color w:val="000000"/>
                <w:sz w:val="24"/>
                <w:szCs w:val="24"/>
              </w:rPr>
              <w:t>Резервен” са: отчисления от печалбата, но не по-малко от 10%</w:t>
            </w:r>
            <w:r w:rsidRPr="001C04EC">
              <w:rPr>
                <w:rFonts w:ascii="Times New Roman" w:hAnsi="Times New Roman"/>
                <w:color w:val="000000"/>
                <w:sz w:val="24"/>
                <w:szCs w:val="24"/>
                <w:lang w:val="ru-RU"/>
              </w:rPr>
              <w:t xml:space="preserve"> (</w:t>
            </w:r>
            <w:r w:rsidRPr="001C04EC">
              <w:rPr>
                <w:rFonts w:ascii="Times New Roman" w:hAnsi="Times New Roman"/>
                <w:color w:val="000000"/>
                <w:sz w:val="24"/>
                <w:szCs w:val="24"/>
              </w:rPr>
              <w:t xml:space="preserve">десет процента) от нея, докато средствата във фонда достигнат до 10% (десет процента) от капитала; средствата, получени над номиналната стойност на акциите и облигациите при издаването им; както и други източници, определени в този устав, предвидени в действащото </w:t>
            </w:r>
            <w:r w:rsidRPr="001C04EC">
              <w:rPr>
                <w:rFonts w:ascii="Times New Roman" w:hAnsi="Times New Roman"/>
                <w:color w:val="000000"/>
                <w:sz w:val="24"/>
                <w:szCs w:val="24"/>
              </w:rPr>
              <w:lastRenderedPageBreak/>
              <w:t>законодателство, или по решение на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lastRenderedPageBreak/>
              <w:t>2. The sources of the Reserve Fund shall be:  parts of the profit, which shall not be less than 10% (ten per cent) thereof until the funds in the Reserves Fund reach 10% (ten per cent) of the share capital; the premium from issued shares and bonds, as well as other sources, provided for in these Articles, the legislation in force, or by a resolution of the General Meeting.</w:t>
            </w:r>
          </w:p>
        </w:tc>
      </w:tr>
      <w:tr w:rsidR="0050282A" w:rsidRPr="001C04EC" w:rsidTr="00B44F84">
        <w:trPr>
          <w:trHeight w:val="1288"/>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 xml:space="preserve">3. Средствата от фонд </w:t>
            </w:r>
            <w:r w:rsidRPr="00AE7D99">
              <w:rPr>
                <w:rFonts w:ascii="Times New Roman" w:hAnsi="Times New Roman"/>
                <w:color w:val="000000"/>
                <w:sz w:val="24"/>
                <w:szCs w:val="24"/>
              </w:rPr>
              <w:t>“</w:t>
            </w:r>
            <w:r w:rsidRPr="001C04EC">
              <w:rPr>
                <w:rFonts w:ascii="Times New Roman" w:hAnsi="Times New Roman"/>
                <w:color w:val="000000"/>
                <w:sz w:val="24"/>
                <w:szCs w:val="24"/>
              </w:rPr>
              <w:t>Резервен” могат да се използват само за покриване на годишната загуба или на загуби от предходната година.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The funds in the Reserve Fund shall be solely used for covering annual loss or loss from the preceding year.</w:t>
            </w:r>
          </w:p>
        </w:tc>
      </w:tr>
      <w:tr w:rsidR="0050282A" w:rsidRPr="001C04EC" w:rsidTr="00DE6A1A">
        <w:trPr>
          <w:trHeight w:val="2281"/>
        </w:trPr>
        <w:tc>
          <w:tcPr>
            <w:tcW w:w="4927" w:type="dxa"/>
          </w:tcPr>
          <w:p w:rsidR="0050282A" w:rsidRDefault="0050282A" w:rsidP="001C04EC">
            <w:pPr>
              <w:spacing w:after="0" w:line="288" w:lineRule="auto"/>
              <w:jc w:val="both"/>
              <w:rPr>
                <w:rFonts w:ascii="Times New Roman" w:hAnsi="Times New Roman"/>
                <w:color w:val="000000"/>
                <w:sz w:val="24"/>
                <w:szCs w:val="24"/>
                <w:lang w:val="en-US"/>
              </w:rPr>
            </w:pPr>
            <w:r w:rsidRPr="001C04EC">
              <w:rPr>
                <w:rFonts w:ascii="Times New Roman" w:hAnsi="Times New Roman"/>
                <w:color w:val="000000"/>
                <w:sz w:val="24"/>
                <w:szCs w:val="24"/>
              </w:rPr>
              <w:t xml:space="preserve">4. В случай че фонд </w:t>
            </w:r>
            <w:r w:rsidRPr="00AE7D99">
              <w:rPr>
                <w:rFonts w:ascii="Times New Roman" w:hAnsi="Times New Roman"/>
                <w:color w:val="000000"/>
                <w:sz w:val="24"/>
                <w:szCs w:val="24"/>
              </w:rPr>
              <w:t>“</w:t>
            </w:r>
            <w:r w:rsidRPr="001C04EC">
              <w:rPr>
                <w:rFonts w:ascii="Times New Roman" w:hAnsi="Times New Roman"/>
                <w:color w:val="000000"/>
                <w:sz w:val="24"/>
                <w:szCs w:val="24"/>
              </w:rPr>
              <w:t xml:space="preserve">Резервен” надхвърли 10% </w:t>
            </w:r>
            <w:r w:rsidRPr="001C04EC">
              <w:rPr>
                <w:rFonts w:ascii="Times New Roman" w:hAnsi="Times New Roman"/>
                <w:color w:val="000000"/>
                <w:sz w:val="24"/>
                <w:szCs w:val="24"/>
                <w:lang w:val="ru-RU"/>
              </w:rPr>
              <w:t>(</w:t>
            </w:r>
            <w:r w:rsidRPr="001C04EC">
              <w:rPr>
                <w:rFonts w:ascii="Times New Roman" w:hAnsi="Times New Roman"/>
                <w:color w:val="000000"/>
                <w:sz w:val="24"/>
                <w:szCs w:val="24"/>
              </w:rPr>
              <w:t>десет процента) от капитала на Дружеството, по решение на Общото събрание по-големият размер може да бъде използван за увеличаване на капитала на Дружеството.</w:t>
            </w:r>
          </w:p>
          <w:p w:rsidR="002708CA" w:rsidRDefault="002708CA" w:rsidP="001C04EC">
            <w:pPr>
              <w:spacing w:after="0" w:line="288" w:lineRule="auto"/>
              <w:jc w:val="both"/>
              <w:rPr>
                <w:rFonts w:ascii="Times New Roman" w:hAnsi="Times New Roman"/>
                <w:color w:val="000000"/>
                <w:sz w:val="24"/>
                <w:szCs w:val="24"/>
                <w:lang w:val="en-US"/>
              </w:rPr>
            </w:pPr>
          </w:p>
          <w:p w:rsidR="002708CA" w:rsidRDefault="002708CA" w:rsidP="001C04EC">
            <w:pPr>
              <w:spacing w:after="0" w:line="288" w:lineRule="auto"/>
              <w:jc w:val="both"/>
              <w:rPr>
                <w:rFonts w:ascii="Times New Roman" w:hAnsi="Times New Roman"/>
                <w:color w:val="000000"/>
                <w:sz w:val="24"/>
                <w:szCs w:val="24"/>
                <w:lang w:val="en-US"/>
              </w:rPr>
            </w:pPr>
          </w:p>
          <w:p w:rsidR="002708CA" w:rsidRPr="002708CA" w:rsidRDefault="002708CA" w:rsidP="001C04EC">
            <w:pPr>
              <w:spacing w:after="0" w:line="288" w:lineRule="auto"/>
              <w:jc w:val="both"/>
              <w:rPr>
                <w:rFonts w:ascii="Times New Roman" w:hAnsi="Times New Roman"/>
                <w:b/>
                <w:sz w:val="24"/>
                <w:szCs w:val="24"/>
                <w:lang w:val="en-US" w:bidi="bg-BG"/>
              </w:rPr>
            </w:pP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4. Where the funds in the Reserve Fund exceed 10% (ten per cent) of the share capital of the Company, such excess may, upon a resolution of the General Meeting, be used for increasing the share capital of the Company.</w:t>
            </w:r>
          </w:p>
        </w:tc>
      </w:tr>
      <w:tr w:rsidR="0050282A" w:rsidRPr="001C04EC" w:rsidTr="00B44F84">
        <w:trPr>
          <w:trHeight w:val="1264"/>
        </w:trPr>
        <w:tc>
          <w:tcPr>
            <w:tcW w:w="4927" w:type="dxa"/>
          </w:tcPr>
          <w:p w:rsidR="0050282A" w:rsidRPr="00AE7D99" w:rsidRDefault="0050282A" w:rsidP="001C04EC">
            <w:pPr>
              <w:keepLines/>
              <w:spacing w:after="0" w:line="288" w:lineRule="auto"/>
              <w:jc w:val="center"/>
              <w:rPr>
                <w:rFonts w:ascii="Times New Roman" w:hAnsi="Times New Roman"/>
                <w:b/>
                <w:caps/>
                <w:sz w:val="24"/>
                <w:szCs w:val="24"/>
              </w:rPr>
            </w:pPr>
            <w:r w:rsidRPr="001C04EC">
              <w:rPr>
                <w:rFonts w:ascii="Times New Roman" w:hAnsi="Times New Roman"/>
                <w:b/>
                <w:caps/>
                <w:sz w:val="24"/>
                <w:szCs w:val="24"/>
              </w:rPr>
              <w:t xml:space="preserve">Раздел </w:t>
            </w:r>
            <w:r w:rsidRPr="001C04EC">
              <w:rPr>
                <w:rFonts w:ascii="Times New Roman" w:hAnsi="Times New Roman"/>
                <w:b/>
                <w:caps/>
                <w:sz w:val="24"/>
                <w:szCs w:val="24"/>
                <w:lang w:val="en-US"/>
              </w:rPr>
              <w:t>V</w:t>
            </w:r>
          </w:p>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ГОДИШНО ПРИКЛЮЧВАНЕ И РАЗПРЕДЕЛЕНИЕ НА ПЕЧАЛБАТА</w:t>
            </w:r>
          </w:p>
        </w:tc>
        <w:tc>
          <w:tcPr>
            <w:tcW w:w="4928" w:type="dxa"/>
          </w:tcPr>
          <w:p w:rsidR="0050282A" w:rsidRPr="001C04EC" w:rsidRDefault="0050282A" w:rsidP="001C04EC">
            <w:pPr>
              <w:keepLines/>
              <w:spacing w:after="0" w:line="288" w:lineRule="auto"/>
              <w:jc w:val="center"/>
              <w:rPr>
                <w:rFonts w:ascii="Times New Roman" w:hAnsi="Times New Roman"/>
                <w:b/>
                <w:sz w:val="24"/>
                <w:szCs w:val="24"/>
                <w:lang w:val="en-GB"/>
              </w:rPr>
            </w:pPr>
            <w:r w:rsidRPr="001C04EC">
              <w:rPr>
                <w:rFonts w:ascii="Times New Roman" w:hAnsi="Times New Roman"/>
                <w:b/>
                <w:sz w:val="24"/>
                <w:szCs w:val="24"/>
                <w:lang w:val="en-GB"/>
              </w:rPr>
              <w:t>SECTION V</w:t>
            </w:r>
          </w:p>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ANNUAL CLOSING AND DISTRIBUTION OF PROFIT</w:t>
            </w:r>
          </w:p>
        </w:tc>
      </w:tr>
      <w:tr w:rsidR="0050282A" w:rsidRPr="001C04EC" w:rsidTr="002708CA">
        <w:trPr>
          <w:trHeight w:val="68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3</w:t>
            </w:r>
            <w:r w:rsidR="00E54E28">
              <w:rPr>
                <w:rFonts w:ascii="Times New Roman" w:hAnsi="Times New Roman"/>
                <w:b/>
                <w:color w:val="000000"/>
                <w:sz w:val="24"/>
                <w:szCs w:val="24"/>
                <w:lang w:val="en-US"/>
              </w:rPr>
              <w:t>4</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w:t>
            </w:r>
            <w:r w:rsidR="00E54E28">
              <w:rPr>
                <w:rFonts w:ascii="Times New Roman" w:hAnsi="Times New Roman"/>
                <w:b/>
                <w:sz w:val="24"/>
                <w:szCs w:val="24"/>
                <w:lang w:val="en-GB"/>
              </w:rPr>
              <w:t>4</w:t>
            </w:r>
          </w:p>
        </w:tc>
      </w:tr>
      <w:tr w:rsidR="0050282A" w:rsidRPr="001C04EC" w:rsidTr="002708CA">
        <w:trPr>
          <w:trHeight w:val="66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Годишно приключване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Annual closing</w:t>
            </w:r>
          </w:p>
        </w:tc>
      </w:tr>
      <w:tr w:rsidR="0050282A" w:rsidRPr="001C04EC" w:rsidTr="002708CA">
        <w:trPr>
          <w:trHeight w:val="267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1. Ежегодно до края на месец февруари Съветът на директорите съставя годишен финансов отчет и доклад за дейността на Дружеството през изтеклата година. </w:t>
            </w:r>
            <w:r w:rsidRPr="001C04EC">
              <w:rPr>
                <w:rFonts w:ascii="Times New Roman" w:hAnsi="Times New Roman"/>
                <w:sz w:val="24"/>
                <w:szCs w:val="24"/>
              </w:rPr>
              <w:t xml:space="preserve">Докладът за дейността съдържа информацията, предвидена в чл. 247 от </w:t>
            </w:r>
            <w:r w:rsidRPr="001C04EC">
              <w:rPr>
                <w:rFonts w:ascii="Times New Roman" w:hAnsi="Times New Roman"/>
                <w:iCs/>
                <w:sz w:val="24"/>
                <w:szCs w:val="24"/>
              </w:rPr>
              <w:t>Търговския закон</w:t>
            </w:r>
            <w:r w:rsidRPr="001C04EC">
              <w:rPr>
                <w:rFonts w:ascii="Times New Roman" w:hAnsi="Times New Roman"/>
                <w:sz w:val="24"/>
                <w:szCs w:val="24"/>
              </w:rPr>
              <w:t>.</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Every year, by the end of February, the Board of Directors shall prepare</w:t>
            </w:r>
            <w:r w:rsidR="007B46A4">
              <w:rPr>
                <w:rFonts w:ascii="Times New Roman" w:hAnsi="Times New Roman"/>
                <w:sz w:val="24"/>
                <w:szCs w:val="24"/>
                <w:lang w:val="en-GB"/>
              </w:rPr>
              <w:t xml:space="preserve"> an annual financial statement</w:t>
            </w:r>
            <w:r w:rsidRPr="001C04EC">
              <w:rPr>
                <w:rFonts w:ascii="Times New Roman" w:hAnsi="Times New Roman"/>
                <w:sz w:val="24"/>
                <w:szCs w:val="24"/>
                <w:lang w:val="en-GB"/>
              </w:rPr>
              <w:t xml:space="preserve"> </w:t>
            </w:r>
            <w:r w:rsidR="007B46A4">
              <w:rPr>
                <w:rFonts w:ascii="Times New Roman" w:hAnsi="Times New Roman"/>
                <w:sz w:val="24"/>
                <w:szCs w:val="24"/>
                <w:lang w:val="en-GB"/>
              </w:rPr>
              <w:t xml:space="preserve">and </w:t>
            </w:r>
            <w:r w:rsidRPr="001C04EC">
              <w:rPr>
                <w:rFonts w:ascii="Times New Roman" w:hAnsi="Times New Roman"/>
                <w:sz w:val="24"/>
                <w:szCs w:val="24"/>
                <w:lang w:val="en-GB"/>
              </w:rPr>
              <w:t>an annual report for the activities of the Company during the past year. The report for the activities shall contain the information, provided for in Article 247 of the Commercial Act.</w:t>
            </w:r>
          </w:p>
        </w:tc>
      </w:tr>
      <w:tr w:rsidR="0050282A" w:rsidRPr="001C04EC" w:rsidTr="002708CA">
        <w:trPr>
          <w:trHeight w:val="2979"/>
        </w:trPr>
        <w:tc>
          <w:tcPr>
            <w:tcW w:w="4927" w:type="dxa"/>
          </w:tcPr>
          <w:p w:rsidR="0050282A" w:rsidRPr="001C04EC" w:rsidRDefault="0050282A" w:rsidP="008248D6">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 xml:space="preserve">2. Годишният финансов отчет се представя за проверка на назначен от Общото събрание </w:t>
            </w:r>
            <w:r w:rsidR="008248D6">
              <w:rPr>
                <w:rFonts w:ascii="Times New Roman" w:hAnsi="Times New Roman"/>
                <w:color w:val="000000"/>
                <w:sz w:val="24"/>
                <w:szCs w:val="24"/>
              </w:rPr>
              <w:t>регистриран одитор</w:t>
            </w:r>
            <w:r w:rsidRPr="001C04EC">
              <w:rPr>
                <w:rFonts w:ascii="Times New Roman" w:hAnsi="Times New Roman"/>
                <w:color w:val="000000"/>
                <w:sz w:val="24"/>
                <w:szCs w:val="24"/>
              </w:rPr>
              <w:t xml:space="preserve"> или одиторско предприятие.</w:t>
            </w:r>
            <w:r w:rsidRPr="001C04EC">
              <w:rPr>
                <w:rFonts w:ascii="Times New Roman" w:hAnsi="Times New Roman"/>
                <w:sz w:val="24"/>
                <w:szCs w:val="24"/>
              </w:rPr>
              <w:t xml:space="preserve"> </w:t>
            </w:r>
            <w:r w:rsidRPr="001C04EC">
              <w:rPr>
                <w:rFonts w:ascii="Times New Roman" w:hAnsi="Times New Roman"/>
                <w:color w:val="000000"/>
                <w:sz w:val="24"/>
                <w:szCs w:val="24"/>
              </w:rPr>
              <w:t>Проверката има за цел да установи дали са спазени изискванията за годишното приключване съгласно приложимото счетоводно законодателство и този устав.</w:t>
            </w:r>
          </w:p>
        </w:tc>
        <w:tc>
          <w:tcPr>
            <w:tcW w:w="4928" w:type="dxa"/>
          </w:tcPr>
          <w:p w:rsidR="0050282A" w:rsidRPr="001C04EC" w:rsidRDefault="0050282A" w:rsidP="008248D6">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2. The annual financial statement shall be presented for audit by the </w:t>
            </w:r>
            <w:r w:rsidR="008248D6">
              <w:rPr>
                <w:rFonts w:ascii="Times New Roman" w:hAnsi="Times New Roman"/>
                <w:sz w:val="24"/>
                <w:szCs w:val="24"/>
                <w:lang w:val="en-GB"/>
              </w:rPr>
              <w:t>registered auditor</w:t>
            </w:r>
            <w:r w:rsidR="008248D6" w:rsidRPr="001C04EC">
              <w:rPr>
                <w:rFonts w:ascii="Times New Roman" w:hAnsi="Times New Roman"/>
                <w:sz w:val="24"/>
                <w:szCs w:val="24"/>
                <w:lang w:val="en-GB"/>
              </w:rPr>
              <w:t xml:space="preserve"> </w:t>
            </w:r>
            <w:r w:rsidRPr="001C04EC">
              <w:rPr>
                <w:rFonts w:ascii="Times New Roman" w:hAnsi="Times New Roman"/>
                <w:sz w:val="24"/>
                <w:szCs w:val="24"/>
                <w:lang w:val="en-GB"/>
              </w:rPr>
              <w:t>or the specialised audit company, appointed by the General Meeting. The audit shall examine whether the requirements of the annual closing have been observed according to the applicable accounting laws and these Articles.</w:t>
            </w:r>
          </w:p>
        </w:tc>
      </w:tr>
      <w:tr w:rsidR="0050282A" w:rsidRPr="001C04EC" w:rsidTr="006F50FF">
        <w:trPr>
          <w:trHeight w:val="1839"/>
        </w:trPr>
        <w:tc>
          <w:tcPr>
            <w:tcW w:w="4927" w:type="dxa"/>
          </w:tcPr>
          <w:p w:rsidR="0050282A" w:rsidRPr="001C04EC" w:rsidRDefault="0050282A" w:rsidP="008248D6">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lastRenderedPageBreak/>
              <w:t xml:space="preserve">3. </w:t>
            </w:r>
            <w:r w:rsidR="008248D6">
              <w:rPr>
                <w:rFonts w:ascii="Times New Roman" w:hAnsi="Times New Roman"/>
                <w:bCs/>
                <w:sz w:val="24"/>
                <w:szCs w:val="24"/>
              </w:rPr>
              <w:t>Регистрираният одитор</w:t>
            </w:r>
            <w:r w:rsidRPr="001C04EC">
              <w:rPr>
                <w:rFonts w:ascii="Times New Roman" w:hAnsi="Times New Roman"/>
                <w:sz w:val="24"/>
                <w:szCs w:val="24"/>
              </w:rPr>
              <w:t>, респективно одиторското предприятие, оформя резултатите от проверката в писмен</w:t>
            </w:r>
            <w:r w:rsidR="008248D6">
              <w:rPr>
                <w:rFonts w:ascii="Times New Roman" w:hAnsi="Times New Roman"/>
                <w:sz w:val="24"/>
                <w:szCs w:val="24"/>
              </w:rPr>
              <w:t xml:space="preserve"> годишен</w:t>
            </w:r>
            <w:r w:rsidRPr="001C04EC">
              <w:rPr>
                <w:rFonts w:ascii="Times New Roman" w:hAnsi="Times New Roman"/>
                <w:sz w:val="24"/>
                <w:szCs w:val="24"/>
              </w:rPr>
              <w:t xml:space="preserve"> доклад, който предоставя на </w:t>
            </w:r>
            <w:r w:rsidRPr="001C04EC">
              <w:rPr>
                <w:rFonts w:ascii="Times New Roman" w:hAnsi="Times New Roman"/>
                <w:bCs/>
                <w:sz w:val="24"/>
                <w:szCs w:val="24"/>
              </w:rPr>
              <w:t>С</w:t>
            </w:r>
            <w:r w:rsidRPr="001C04EC">
              <w:rPr>
                <w:rFonts w:ascii="Times New Roman" w:hAnsi="Times New Roman"/>
                <w:sz w:val="24"/>
                <w:szCs w:val="24"/>
              </w:rPr>
              <w:t>ъвета на директорите.</w:t>
            </w:r>
          </w:p>
        </w:tc>
        <w:tc>
          <w:tcPr>
            <w:tcW w:w="4928" w:type="dxa"/>
          </w:tcPr>
          <w:p w:rsidR="0050282A" w:rsidRPr="001C04EC" w:rsidRDefault="0050282A" w:rsidP="008248D6">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3. The </w:t>
            </w:r>
            <w:r w:rsidR="008248D6">
              <w:rPr>
                <w:rFonts w:ascii="Times New Roman" w:hAnsi="Times New Roman"/>
                <w:sz w:val="24"/>
                <w:szCs w:val="24"/>
                <w:lang w:val="en-GB"/>
              </w:rPr>
              <w:t>registered auditor</w:t>
            </w:r>
            <w:r w:rsidRPr="001C04EC">
              <w:rPr>
                <w:rFonts w:ascii="Times New Roman" w:hAnsi="Times New Roman"/>
                <w:sz w:val="24"/>
                <w:szCs w:val="24"/>
                <w:lang w:val="en-GB"/>
              </w:rPr>
              <w:t>, or, respectively, the specialised audit company, shall produce the results of the audit as a written</w:t>
            </w:r>
            <w:r w:rsidR="008248D6">
              <w:rPr>
                <w:rFonts w:ascii="Times New Roman" w:hAnsi="Times New Roman"/>
                <w:sz w:val="24"/>
                <w:szCs w:val="24"/>
              </w:rPr>
              <w:t xml:space="preserve"> </w:t>
            </w:r>
            <w:r w:rsidR="008248D6">
              <w:rPr>
                <w:rFonts w:ascii="Times New Roman" w:hAnsi="Times New Roman"/>
                <w:sz w:val="24"/>
                <w:szCs w:val="24"/>
                <w:lang w:val="en-US"/>
              </w:rPr>
              <w:t>annual</w:t>
            </w:r>
            <w:r w:rsidRPr="001C04EC">
              <w:rPr>
                <w:rFonts w:ascii="Times New Roman" w:hAnsi="Times New Roman"/>
                <w:sz w:val="24"/>
                <w:szCs w:val="24"/>
                <w:lang w:val="en-GB"/>
              </w:rPr>
              <w:t xml:space="preserve"> report, which shall be delivered to the Board of Directors.</w:t>
            </w:r>
          </w:p>
        </w:tc>
      </w:tr>
      <w:tr w:rsidR="0050282A" w:rsidRPr="001C04EC" w:rsidTr="002708CA">
        <w:trPr>
          <w:trHeight w:val="3260"/>
        </w:trPr>
        <w:tc>
          <w:tcPr>
            <w:tcW w:w="4927" w:type="dxa"/>
          </w:tcPr>
          <w:p w:rsidR="0050282A" w:rsidRPr="001C04EC" w:rsidRDefault="0050282A" w:rsidP="008248D6">
            <w:pPr>
              <w:spacing w:after="0" w:line="288" w:lineRule="auto"/>
              <w:jc w:val="both"/>
              <w:rPr>
                <w:rFonts w:ascii="Times New Roman" w:hAnsi="Times New Roman"/>
                <w:b/>
                <w:sz w:val="24"/>
                <w:szCs w:val="24"/>
                <w:lang w:bidi="bg-BG"/>
              </w:rPr>
            </w:pPr>
            <w:r w:rsidRPr="001C04EC">
              <w:rPr>
                <w:rFonts w:ascii="Times New Roman" w:hAnsi="Times New Roman"/>
                <w:sz w:val="24"/>
                <w:szCs w:val="24"/>
              </w:rPr>
              <w:t>4. След получаване на</w:t>
            </w:r>
            <w:r w:rsidR="008248D6" w:rsidRPr="00AE7D99">
              <w:rPr>
                <w:rFonts w:ascii="Times New Roman" w:hAnsi="Times New Roman"/>
                <w:sz w:val="24"/>
                <w:szCs w:val="24"/>
              </w:rPr>
              <w:t xml:space="preserve"> </w:t>
            </w:r>
            <w:r w:rsidR="008248D6">
              <w:rPr>
                <w:rFonts w:ascii="Times New Roman" w:hAnsi="Times New Roman"/>
                <w:sz w:val="24"/>
                <w:szCs w:val="24"/>
              </w:rPr>
              <w:t>годишния</w:t>
            </w:r>
            <w:r w:rsidRPr="001C04EC">
              <w:rPr>
                <w:rFonts w:ascii="Times New Roman" w:hAnsi="Times New Roman"/>
                <w:sz w:val="24"/>
                <w:szCs w:val="24"/>
              </w:rPr>
              <w:t xml:space="preserve"> доклад на </w:t>
            </w:r>
            <w:r w:rsidR="008248D6">
              <w:rPr>
                <w:rFonts w:ascii="Times New Roman" w:hAnsi="Times New Roman"/>
                <w:sz w:val="24"/>
                <w:szCs w:val="24"/>
              </w:rPr>
              <w:t>регистрирания одитор</w:t>
            </w:r>
            <w:r w:rsidRPr="001C04EC">
              <w:rPr>
                <w:rFonts w:ascii="Times New Roman" w:hAnsi="Times New Roman"/>
                <w:sz w:val="24"/>
                <w:szCs w:val="24"/>
              </w:rPr>
              <w:t xml:space="preserve">, респективно одиторското предприятие, </w:t>
            </w:r>
            <w:r w:rsidRPr="001C04EC">
              <w:rPr>
                <w:rFonts w:ascii="Times New Roman" w:hAnsi="Times New Roman"/>
                <w:bCs/>
                <w:sz w:val="24"/>
                <w:szCs w:val="24"/>
              </w:rPr>
              <w:t>Съветът на директорите</w:t>
            </w:r>
            <w:r w:rsidRPr="001C04EC">
              <w:rPr>
                <w:rFonts w:ascii="Times New Roman" w:hAnsi="Times New Roman"/>
                <w:sz w:val="24"/>
                <w:szCs w:val="24"/>
              </w:rPr>
              <w:t xml:space="preserve"> приема решение за свикване на </w:t>
            </w:r>
            <w:r w:rsidRPr="001C04EC">
              <w:rPr>
                <w:rFonts w:ascii="Times New Roman" w:hAnsi="Times New Roman"/>
                <w:bCs/>
                <w:sz w:val="24"/>
                <w:szCs w:val="24"/>
              </w:rPr>
              <w:t>Общо събрание</w:t>
            </w:r>
            <w:r w:rsidRPr="001C04EC">
              <w:rPr>
                <w:rFonts w:ascii="Times New Roman" w:hAnsi="Times New Roman"/>
                <w:sz w:val="24"/>
                <w:szCs w:val="24"/>
              </w:rPr>
              <w:t>, на което освен горния доклад, предоставя за одобрение и годишния финансов отчет и доклада за дейността</w:t>
            </w:r>
            <w:r w:rsidRPr="00AE7D99">
              <w:rPr>
                <w:rFonts w:ascii="Times New Roman" w:hAnsi="Times New Roman"/>
                <w:sz w:val="24"/>
                <w:szCs w:val="24"/>
              </w:rPr>
              <w:t xml:space="preserve"> </w:t>
            </w:r>
            <w:r w:rsidRPr="001C04EC">
              <w:rPr>
                <w:rFonts w:ascii="Times New Roman" w:hAnsi="Times New Roman"/>
                <w:sz w:val="24"/>
                <w:szCs w:val="24"/>
              </w:rPr>
              <w:t>по т. 1.</w:t>
            </w:r>
          </w:p>
        </w:tc>
        <w:tc>
          <w:tcPr>
            <w:tcW w:w="4928" w:type="dxa"/>
          </w:tcPr>
          <w:p w:rsidR="0050282A" w:rsidRPr="001C04EC" w:rsidRDefault="0050282A" w:rsidP="008248D6">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4. After receiving the</w:t>
            </w:r>
            <w:r w:rsidR="008248D6">
              <w:rPr>
                <w:rFonts w:ascii="Times New Roman" w:hAnsi="Times New Roman"/>
                <w:sz w:val="24"/>
                <w:szCs w:val="24"/>
                <w:lang w:val="en-US"/>
              </w:rPr>
              <w:t xml:space="preserve"> annual</w:t>
            </w:r>
            <w:r w:rsidRPr="001C04EC">
              <w:rPr>
                <w:rFonts w:ascii="Times New Roman" w:hAnsi="Times New Roman"/>
                <w:sz w:val="24"/>
                <w:szCs w:val="24"/>
                <w:lang w:val="en-GB"/>
              </w:rPr>
              <w:t xml:space="preserve"> report of the </w:t>
            </w:r>
            <w:r w:rsidR="008248D6">
              <w:rPr>
                <w:rFonts w:ascii="Times New Roman" w:hAnsi="Times New Roman"/>
                <w:sz w:val="24"/>
                <w:szCs w:val="24"/>
                <w:lang w:val="en-GB"/>
              </w:rPr>
              <w:t>registered auditor</w:t>
            </w:r>
            <w:r w:rsidRPr="001C04EC">
              <w:rPr>
                <w:rFonts w:ascii="Times New Roman" w:hAnsi="Times New Roman"/>
                <w:sz w:val="24"/>
                <w:szCs w:val="24"/>
                <w:lang w:val="en-GB"/>
              </w:rPr>
              <w:t>, or, respectively, the specialised audit company, the Board of Directors shall adopt a resolution for the convocation of a General Meeting. The Board of Directors shall submit for approval by the General Meeting both the abovementioned auditor’s report and the activities report under paragraph 1.</w:t>
            </w:r>
          </w:p>
        </w:tc>
      </w:tr>
      <w:tr w:rsidR="0050282A" w:rsidRPr="001C04EC" w:rsidTr="002708CA">
        <w:trPr>
          <w:trHeight w:val="141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5. Провереният и приет от Общото събрание годишен финансов отчет се представя за обявяване в Търговския регистър.</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5. The audited financial statement, approved by the General Meeting, shall be filed for announcement in the Commercial Register.</w:t>
            </w:r>
          </w:p>
        </w:tc>
      </w:tr>
      <w:tr w:rsidR="0050282A" w:rsidRPr="001C04EC" w:rsidTr="002708CA">
        <w:trPr>
          <w:trHeight w:val="71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3</w:t>
            </w:r>
            <w:r w:rsidR="00E54E28">
              <w:rPr>
                <w:rFonts w:ascii="Times New Roman" w:hAnsi="Times New Roman"/>
                <w:b/>
                <w:color w:val="000000"/>
                <w:sz w:val="24"/>
                <w:szCs w:val="24"/>
                <w:lang w:val="en-US"/>
              </w:rPr>
              <w:t>5</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Article 3</w:t>
            </w:r>
            <w:r w:rsidR="00E54E28">
              <w:rPr>
                <w:rFonts w:ascii="Times New Roman" w:hAnsi="Times New Roman"/>
                <w:b/>
                <w:sz w:val="24"/>
                <w:szCs w:val="24"/>
                <w:lang w:val="en-GB"/>
              </w:rPr>
              <w:t>5</w:t>
            </w:r>
          </w:p>
        </w:tc>
      </w:tr>
      <w:tr w:rsidR="0050282A" w:rsidRPr="001C04EC" w:rsidTr="003C2A2D">
        <w:trPr>
          <w:trHeight w:val="900"/>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Разпределение на печалба и изплащане на дивиденти</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Distribution of profit and payout of dividends</w:t>
            </w:r>
          </w:p>
        </w:tc>
      </w:tr>
      <w:tr w:rsidR="0050282A" w:rsidRPr="001C04EC" w:rsidTr="002708CA">
        <w:trPr>
          <w:trHeight w:val="3274"/>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color w:val="000000"/>
                <w:sz w:val="24"/>
                <w:szCs w:val="24"/>
              </w:rPr>
              <w:t>1. След приемането на годишния финансов отчет и след решение на Общото събрание за разпределение на печалба и решение за изплащане на дивидент</w:t>
            </w:r>
            <w:r w:rsidRPr="00AE7D99">
              <w:rPr>
                <w:rFonts w:ascii="Times New Roman" w:hAnsi="Times New Roman"/>
                <w:color w:val="000000"/>
                <w:sz w:val="24"/>
                <w:szCs w:val="24"/>
              </w:rPr>
              <w:t xml:space="preserve"> </w:t>
            </w:r>
            <w:r w:rsidRPr="001C04EC">
              <w:rPr>
                <w:rFonts w:ascii="Times New Roman" w:hAnsi="Times New Roman"/>
                <w:color w:val="000000"/>
                <w:sz w:val="24"/>
                <w:szCs w:val="24"/>
              </w:rPr>
              <w:t>(ако такова решение бъде взето), Съветът на директорите определя срок за изплащане на дивидента, който не може да бъде по-дълъг от три месеца, считано от датата на провеждане на Общото събрание.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After the approval of the annual financial statement and after a resolution of the General Meeting for distribution of profit and a resolution for payout of dividends (should such a resolution shall be adopted), the Board of Directors shall determine a period for the payout of the dividends, where this period shall not be longer than three months from the date of the General Meeting’s session.</w:t>
            </w:r>
          </w:p>
        </w:tc>
      </w:tr>
      <w:tr w:rsidR="006A4CC4" w:rsidRPr="001C04EC" w:rsidTr="002708CA">
        <w:trPr>
          <w:trHeight w:val="1348"/>
        </w:trPr>
        <w:tc>
          <w:tcPr>
            <w:tcW w:w="4927" w:type="dxa"/>
          </w:tcPr>
          <w:p w:rsidR="006A4CC4" w:rsidRPr="00851DC8" w:rsidRDefault="006A4CC4" w:rsidP="00092A10">
            <w:pPr>
              <w:spacing w:after="0" w:line="288" w:lineRule="auto"/>
              <w:jc w:val="both"/>
              <w:rPr>
                <w:rFonts w:ascii="Times New Roman" w:hAnsi="Times New Roman"/>
                <w:color w:val="000000"/>
                <w:sz w:val="24"/>
                <w:szCs w:val="24"/>
              </w:rPr>
            </w:pPr>
            <w:r w:rsidRPr="00851DC8">
              <w:rPr>
                <w:rFonts w:ascii="Times New Roman" w:hAnsi="Times New Roman"/>
                <w:color w:val="000000"/>
                <w:sz w:val="24"/>
                <w:szCs w:val="24"/>
              </w:rPr>
              <w:t xml:space="preserve">2. Дружеството </w:t>
            </w:r>
            <w:r w:rsidR="00092A10">
              <w:rPr>
                <w:rFonts w:ascii="Times New Roman" w:hAnsi="Times New Roman"/>
                <w:color w:val="000000"/>
                <w:sz w:val="24"/>
                <w:szCs w:val="24"/>
              </w:rPr>
              <w:t>изплаща дивиденти</w:t>
            </w:r>
            <w:r w:rsidRPr="00851DC8">
              <w:rPr>
                <w:rFonts w:ascii="Times New Roman" w:hAnsi="Times New Roman"/>
                <w:color w:val="000000"/>
                <w:sz w:val="24"/>
                <w:szCs w:val="24"/>
              </w:rPr>
              <w:t xml:space="preserve"> от</w:t>
            </w:r>
            <w:r w:rsidR="00FC23DF">
              <w:rPr>
                <w:rFonts w:ascii="Times New Roman" w:hAnsi="Times New Roman"/>
                <w:color w:val="000000"/>
                <w:sz w:val="24"/>
                <w:szCs w:val="24"/>
              </w:rPr>
              <w:t xml:space="preserve"> годишната</w:t>
            </w:r>
            <w:r w:rsidRPr="00851DC8">
              <w:rPr>
                <w:rFonts w:ascii="Times New Roman" w:hAnsi="Times New Roman"/>
                <w:color w:val="000000"/>
                <w:sz w:val="24"/>
                <w:szCs w:val="24"/>
              </w:rPr>
              <w:t xml:space="preserve"> печалба, </w:t>
            </w:r>
            <w:r w:rsidR="00092A10">
              <w:rPr>
                <w:rFonts w:ascii="Times New Roman" w:hAnsi="Times New Roman"/>
                <w:color w:val="000000"/>
                <w:sz w:val="24"/>
                <w:szCs w:val="24"/>
              </w:rPr>
              <w:t>съгласно дивидентната политика на Дружеството</w:t>
            </w:r>
            <w:r w:rsidRPr="00851DC8">
              <w:rPr>
                <w:rFonts w:ascii="Times New Roman" w:hAnsi="Times New Roman"/>
                <w:color w:val="000000"/>
                <w:sz w:val="24"/>
                <w:szCs w:val="24"/>
              </w:rPr>
              <w:t>.</w:t>
            </w:r>
          </w:p>
        </w:tc>
        <w:tc>
          <w:tcPr>
            <w:tcW w:w="4928" w:type="dxa"/>
          </w:tcPr>
          <w:p w:rsidR="006A4CC4" w:rsidRPr="00851DC8" w:rsidRDefault="003D30C2" w:rsidP="008559FD">
            <w:pPr>
              <w:spacing w:after="0" w:line="288" w:lineRule="auto"/>
              <w:jc w:val="both"/>
              <w:rPr>
                <w:rFonts w:ascii="Times New Roman" w:hAnsi="Times New Roman"/>
                <w:sz w:val="24"/>
                <w:szCs w:val="24"/>
                <w:lang w:val="en-GB"/>
              </w:rPr>
            </w:pPr>
            <w:r w:rsidRPr="00851DC8">
              <w:rPr>
                <w:rFonts w:ascii="Times New Roman" w:hAnsi="Times New Roman"/>
                <w:sz w:val="24"/>
                <w:szCs w:val="24"/>
                <w:lang w:val="en-GB"/>
              </w:rPr>
              <w:t xml:space="preserve">2. The </w:t>
            </w:r>
            <w:r w:rsidR="008559FD">
              <w:rPr>
                <w:rFonts w:ascii="Times New Roman" w:hAnsi="Times New Roman"/>
                <w:sz w:val="24"/>
                <w:szCs w:val="24"/>
                <w:lang w:val="en-GB"/>
              </w:rPr>
              <w:t>C</w:t>
            </w:r>
            <w:r w:rsidRPr="00851DC8">
              <w:rPr>
                <w:rFonts w:ascii="Times New Roman" w:hAnsi="Times New Roman"/>
                <w:sz w:val="24"/>
                <w:szCs w:val="24"/>
                <w:lang w:val="en-GB"/>
              </w:rPr>
              <w:t xml:space="preserve">ompany </w:t>
            </w:r>
            <w:r w:rsidR="009E1FB5">
              <w:rPr>
                <w:rFonts w:ascii="Times New Roman" w:hAnsi="Times New Roman"/>
                <w:sz w:val="24"/>
                <w:szCs w:val="24"/>
                <w:lang w:val="en-GB"/>
              </w:rPr>
              <w:t>shall</w:t>
            </w:r>
            <w:r w:rsidR="009E1FB5" w:rsidRPr="00851DC8">
              <w:rPr>
                <w:rFonts w:ascii="Times New Roman" w:hAnsi="Times New Roman"/>
                <w:sz w:val="24"/>
                <w:szCs w:val="24"/>
                <w:lang w:val="en-GB"/>
              </w:rPr>
              <w:t xml:space="preserve"> </w:t>
            </w:r>
            <w:r w:rsidR="009E1FB5">
              <w:rPr>
                <w:rFonts w:ascii="Times New Roman" w:hAnsi="Times New Roman"/>
                <w:sz w:val="24"/>
                <w:szCs w:val="24"/>
                <w:lang w:val="en-GB"/>
              </w:rPr>
              <w:t>pay dividends from its</w:t>
            </w:r>
            <w:r w:rsidRPr="00851DC8">
              <w:rPr>
                <w:rFonts w:ascii="Times New Roman" w:hAnsi="Times New Roman"/>
                <w:sz w:val="24"/>
                <w:szCs w:val="24"/>
                <w:lang w:val="en-US"/>
              </w:rPr>
              <w:t xml:space="preserve"> </w:t>
            </w:r>
            <w:r w:rsidR="00FC23DF">
              <w:rPr>
                <w:rFonts w:ascii="Times New Roman" w:hAnsi="Times New Roman"/>
                <w:sz w:val="24"/>
                <w:szCs w:val="24"/>
                <w:lang w:val="en-US"/>
              </w:rPr>
              <w:t xml:space="preserve">annual </w:t>
            </w:r>
            <w:r w:rsidRPr="00851DC8">
              <w:rPr>
                <w:rFonts w:ascii="Times New Roman" w:hAnsi="Times New Roman"/>
                <w:sz w:val="24"/>
                <w:szCs w:val="24"/>
                <w:lang w:val="en-GB"/>
              </w:rPr>
              <w:t xml:space="preserve">profits, </w:t>
            </w:r>
            <w:r w:rsidR="009E1FB5">
              <w:rPr>
                <w:rFonts w:ascii="Times New Roman" w:hAnsi="Times New Roman"/>
                <w:sz w:val="24"/>
                <w:szCs w:val="24"/>
                <w:lang w:val="en-US"/>
              </w:rPr>
              <w:t>in compliance with the Company’s dividend policy</w:t>
            </w:r>
            <w:r w:rsidRPr="00851DC8">
              <w:rPr>
                <w:rFonts w:ascii="Times New Roman" w:hAnsi="Times New Roman"/>
                <w:sz w:val="24"/>
                <w:szCs w:val="24"/>
                <w:lang w:val="en-GB"/>
              </w:rPr>
              <w:t>.</w:t>
            </w:r>
          </w:p>
        </w:tc>
      </w:tr>
      <w:tr w:rsidR="0050282A" w:rsidRPr="001C04EC" w:rsidTr="00B44F84">
        <w:trPr>
          <w:trHeight w:val="2555"/>
        </w:trPr>
        <w:tc>
          <w:tcPr>
            <w:tcW w:w="4927" w:type="dxa"/>
          </w:tcPr>
          <w:p w:rsidR="0050282A" w:rsidRPr="001C04EC" w:rsidRDefault="006A4CC4" w:rsidP="001C04EC">
            <w:pPr>
              <w:spacing w:after="0" w:line="288" w:lineRule="auto"/>
              <w:jc w:val="both"/>
              <w:rPr>
                <w:rFonts w:ascii="Times New Roman" w:hAnsi="Times New Roman"/>
                <w:b/>
                <w:sz w:val="24"/>
                <w:szCs w:val="24"/>
                <w:lang w:bidi="bg-BG"/>
              </w:rPr>
            </w:pPr>
            <w:r>
              <w:rPr>
                <w:rFonts w:ascii="Times New Roman" w:hAnsi="Times New Roman"/>
                <w:color w:val="000000"/>
                <w:sz w:val="24"/>
                <w:szCs w:val="24"/>
              </w:rPr>
              <w:lastRenderedPageBreak/>
              <w:t>3</w:t>
            </w:r>
            <w:r w:rsidR="0050282A" w:rsidRPr="001C04EC">
              <w:rPr>
                <w:rFonts w:ascii="Times New Roman" w:hAnsi="Times New Roman"/>
                <w:color w:val="000000"/>
                <w:sz w:val="24"/>
                <w:szCs w:val="24"/>
              </w:rPr>
              <w:t>. Дивиденти се изплащат само при условие, че чистата стойност на имуществото</w:t>
            </w:r>
            <w:r w:rsidR="0050282A" w:rsidRPr="00AE7D99">
              <w:rPr>
                <w:rFonts w:ascii="Times New Roman" w:hAnsi="Times New Roman"/>
                <w:color w:val="000000"/>
                <w:sz w:val="24"/>
                <w:szCs w:val="24"/>
              </w:rPr>
              <w:t xml:space="preserve"> </w:t>
            </w:r>
            <w:r w:rsidR="0050282A" w:rsidRPr="001C04EC">
              <w:rPr>
                <w:rFonts w:ascii="Times New Roman" w:hAnsi="Times New Roman"/>
                <w:color w:val="000000"/>
                <w:sz w:val="24"/>
                <w:szCs w:val="24"/>
              </w:rPr>
              <w:t xml:space="preserve">на Дружеството, намалена с дивидентите, подлежащи на изплащане, е не по-малка от сумата на капитала на дружеството, фонд </w:t>
            </w:r>
            <w:r w:rsidR="0050282A" w:rsidRPr="00AE7D99">
              <w:rPr>
                <w:rFonts w:ascii="Times New Roman" w:hAnsi="Times New Roman"/>
                <w:color w:val="000000"/>
                <w:sz w:val="24"/>
                <w:szCs w:val="24"/>
              </w:rPr>
              <w:t>“</w:t>
            </w:r>
            <w:r w:rsidR="0050282A" w:rsidRPr="001C04EC">
              <w:rPr>
                <w:rFonts w:ascii="Times New Roman" w:hAnsi="Times New Roman"/>
                <w:color w:val="000000"/>
                <w:sz w:val="24"/>
                <w:szCs w:val="24"/>
              </w:rPr>
              <w:t>Резервен” и други, образувани от Дружеството задължителни фондове.</w:t>
            </w:r>
          </w:p>
        </w:tc>
        <w:tc>
          <w:tcPr>
            <w:tcW w:w="4928" w:type="dxa"/>
          </w:tcPr>
          <w:p w:rsidR="0050282A" w:rsidRPr="001C04EC" w:rsidRDefault="00302DAC" w:rsidP="001C04EC">
            <w:pPr>
              <w:spacing w:after="0" w:line="288" w:lineRule="auto"/>
              <w:jc w:val="both"/>
              <w:rPr>
                <w:rFonts w:ascii="Times New Roman" w:hAnsi="Times New Roman"/>
                <w:b/>
                <w:sz w:val="24"/>
                <w:szCs w:val="24"/>
                <w:lang w:val="en-GB" w:bidi="en-US"/>
              </w:rPr>
            </w:pPr>
            <w:r>
              <w:rPr>
                <w:rFonts w:ascii="Times New Roman" w:hAnsi="Times New Roman"/>
                <w:sz w:val="24"/>
                <w:szCs w:val="24"/>
              </w:rPr>
              <w:t>3</w:t>
            </w:r>
            <w:r w:rsidR="0050282A" w:rsidRPr="001C04EC">
              <w:rPr>
                <w:rFonts w:ascii="Times New Roman" w:hAnsi="Times New Roman"/>
                <w:sz w:val="24"/>
                <w:szCs w:val="24"/>
                <w:lang w:val="en-GB"/>
              </w:rPr>
              <w:t>. Dividends shall be paid only as long as the net asset value of the Company, decreased by the dividends due for payment, shall not be less than the total of the share capital of the Company, the Reserve Fund and other mandatory funds, maintained by the Company.</w:t>
            </w:r>
          </w:p>
        </w:tc>
      </w:tr>
      <w:tr w:rsidR="0050282A" w:rsidRPr="001C04EC" w:rsidTr="002708CA">
        <w:trPr>
          <w:trHeight w:val="1984"/>
        </w:trPr>
        <w:tc>
          <w:tcPr>
            <w:tcW w:w="4927" w:type="dxa"/>
          </w:tcPr>
          <w:p w:rsidR="0050282A" w:rsidRDefault="006A4CC4" w:rsidP="003030EC">
            <w:pPr>
              <w:spacing w:after="0" w:line="288" w:lineRule="auto"/>
              <w:jc w:val="both"/>
              <w:rPr>
                <w:rFonts w:ascii="Times New Roman" w:hAnsi="Times New Roman"/>
                <w:color w:val="000000"/>
                <w:sz w:val="24"/>
                <w:szCs w:val="24"/>
                <w:lang w:val="en-US"/>
              </w:rPr>
            </w:pPr>
            <w:r>
              <w:rPr>
                <w:rFonts w:ascii="Times New Roman" w:hAnsi="Times New Roman"/>
                <w:color w:val="000000"/>
                <w:sz w:val="24"/>
                <w:szCs w:val="24"/>
              </w:rPr>
              <w:t>4</w:t>
            </w:r>
            <w:r w:rsidR="0050282A" w:rsidRPr="001C04EC">
              <w:rPr>
                <w:rFonts w:ascii="Times New Roman" w:hAnsi="Times New Roman"/>
                <w:color w:val="000000"/>
                <w:sz w:val="24"/>
                <w:szCs w:val="24"/>
              </w:rPr>
              <w:t>. Изплащането на дивидент се извършва срещу представяне на документи, удостоверяващи правата върху акциите, във връзка с които се иска изплащането на дивидент.</w:t>
            </w:r>
          </w:p>
          <w:p w:rsidR="002708CA" w:rsidRDefault="002708CA" w:rsidP="003030EC">
            <w:pPr>
              <w:spacing w:after="0" w:line="288" w:lineRule="auto"/>
              <w:jc w:val="both"/>
              <w:rPr>
                <w:rFonts w:ascii="Times New Roman" w:hAnsi="Times New Roman"/>
                <w:color w:val="000000"/>
                <w:sz w:val="24"/>
                <w:szCs w:val="24"/>
                <w:lang w:val="en-US"/>
              </w:rPr>
            </w:pPr>
          </w:p>
          <w:p w:rsidR="002708CA" w:rsidRDefault="002708CA" w:rsidP="003030EC">
            <w:pPr>
              <w:spacing w:after="0" w:line="288" w:lineRule="auto"/>
              <w:jc w:val="both"/>
              <w:rPr>
                <w:rFonts w:ascii="Times New Roman" w:hAnsi="Times New Roman"/>
                <w:color w:val="000000"/>
                <w:sz w:val="24"/>
                <w:szCs w:val="24"/>
                <w:lang w:val="en-US"/>
              </w:rPr>
            </w:pPr>
          </w:p>
          <w:p w:rsidR="002708CA" w:rsidRPr="002708CA" w:rsidRDefault="002708CA" w:rsidP="003030EC">
            <w:pPr>
              <w:spacing w:after="0" w:line="288" w:lineRule="auto"/>
              <w:jc w:val="both"/>
              <w:rPr>
                <w:rFonts w:ascii="Times New Roman" w:hAnsi="Times New Roman"/>
                <w:b/>
                <w:sz w:val="24"/>
                <w:szCs w:val="24"/>
                <w:lang w:val="en-US" w:bidi="bg-BG"/>
              </w:rPr>
            </w:pPr>
          </w:p>
        </w:tc>
        <w:tc>
          <w:tcPr>
            <w:tcW w:w="4928" w:type="dxa"/>
          </w:tcPr>
          <w:p w:rsidR="0050282A" w:rsidRPr="001C04EC" w:rsidRDefault="00302DAC" w:rsidP="003030EC">
            <w:pPr>
              <w:spacing w:after="0" w:line="288" w:lineRule="auto"/>
              <w:jc w:val="both"/>
              <w:rPr>
                <w:rFonts w:ascii="Times New Roman" w:hAnsi="Times New Roman"/>
                <w:b/>
                <w:sz w:val="24"/>
                <w:szCs w:val="24"/>
                <w:lang w:val="en-GB" w:bidi="en-US"/>
              </w:rPr>
            </w:pPr>
            <w:r>
              <w:rPr>
                <w:rFonts w:ascii="Times New Roman" w:hAnsi="Times New Roman"/>
                <w:sz w:val="24"/>
                <w:szCs w:val="24"/>
              </w:rPr>
              <w:t>4</w:t>
            </w:r>
            <w:r w:rsidR="0050282A" w:rsidRPr="001C04EC">
              <w:rPr>
                <w:rFonts w:ascii="Times New Roman" w:hAnsi="Times New Roman"/>
                <w:sz w:val="24"/>
                <w:szCs w:val="24"/>
                <w:lang w:val="en-GB"/>
              </w:rPr>
              <w:t>. The payout of dividends shall be carried out against presenting of documents that evidence the rights over the shares, with respect to which payout of a dividend is claimed.</w:t>
            </w:r>
          </w:p>
        </w:tc>
      </w:tr>
      <w:tr w:rsidR="0050282A" w:rsidRPr="001C04EC" w:rsidTr="002708CA">
        <w:trPr>
          <w:trHeight w:val="1130"/>
        </w:trPr>
        <w:tc>
          <w:tcPr>
            <w:tcW w:w="4927" w:type="dxa"/>
          </w:tcPr>
          <w:p w:rsidR="0050282A" w:rsidRPr="001C04EC" w:rsidRDefault="0050282A" w:rsidP="001C04EC">
            <w:pPr>
              <w:keepLines/>
              <w:shd w:val="clear" w:color="auto" w:fill="FFFFFF"/>
              <w:spacing w:after="0" w:line="288" w:lineRule="auto"/>
              <w:jc w:val="center"/>
              <w:rPr>
                <w:rFonts w:ascii="Times New Roman" w:hAnsi="Times New Roman"/>
                <w:b/>
                <w:caps/>
                <w:sz w:val="24"/>
                <w:szCs w:val="24"/>
                <w:lang w:val="en-US"/>
              </w:rPr>
            </w:pPr>
            <w:r w:rsidRPr="001C04EC">
              <w:rPr>
                <w:rFonts w:ascii="Times New Roman" w:hAnsi="Times New Roman"/>
                <w:b/>
                <w:caps/>
                <w:color w:val="000000"/>
                <w:sz w:val="24"/>
                <w:szCs w:val="24"/>
              </w:rPr>
              <w:t xml:space="preserve">Раздел </w:t>
            </w:r>
            <w:r w:rsidRPr="001C04EC">
              <w:rPr>
                <w:rFonts w:ascii="Times New Roman" w:hAnsi="Times New Roman"/>
                <w:b/>
                <w:caps/>
                <w:color w:val="000000"/>
                <w:sz w:val="24"/>
                <w:szCs w:val="24"/>
                <w:lang w:val="en-US"/>
              </w:rPr>
              <w:t>VI</w:t>
            </w:r>
          </w:p>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ДРУГИ РАЗПОРЕДБИ</w:t>
            </w:r>
          </w:p>
        </w:tc>
        <w:tc>
          <w:tcPr>
            <w:tcW w:w="4928" w:type="dxa"/>
          </w:tcPr>
          <w:p w:rsidR="0050282A" w:rsidRPr="001C04EC" w:rsidRDefault="0050282A" w:rsidP="001C04EC">
            <w:pPr>
              <w:keepLines/>
              <w:shd w:val="clear" w:color="auto" w:fill="FFFFFF"/>
              <w:spacing w:after="0" w:line="288" w:lineRule="auto"/>
              <w:jc w:val="center"/>
              <w:rPr>
                <w:rFonts w:ascii="Times New Roman" w:hAnsi="Times New Roman"/>
                <w:b/>
                <w:caps/>
                <w:sz w:val="24"/>
                <w:szCs w:val="24"/>
                <w:lang w:val="en-GB"/>
              </w:rPr>
            </w:pPr>
            <w:r w:rsidRPr="001C04EC">
              <w:rPr>
                <w:rFonts w:ascii="Times New Roman" w:hAnsi="Times New Roman"/>
                <w:b/>
                <w:caps/>
                <w:color w:val="000000"/>
                <w:sz w:val="24"/>
                <w:szCs w:val="24"/>
                <w:lang w:val="en-GB"/>
              </w:rPr>
              <w:t>section VI</w:t>
            </w:r>
          </w:p>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color w:val="000000"/>
                <w:sz w:val="24"/>
                <w:szCs w:val="24"/>
                <w:lang w:val="en-GB"/>
              </w:rPr>
              <w:t>MISCELLANEOUS PROVISIONS</w:t>
            </w:r>
          </w:p>
        </w:tc>
      </w:tr>
      <w:tr w:rsidR="0050282A" w:rsidRPr="001C04EC" w:rsidTr="00B44F84">
        <w:trPr>
          <w:trHeight w:val="569"/>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 xml:space="preserve">Член </w:t>
            </w:r>
            <w:r w:rsidRPr="001C04EC">
              <w:rPr>
                <w:rFonts w:ascii="Times New Roman" w:hAnsi="Times New Roman"/>
                <w:b/>
                <w:color w:val="000000"/>
                <w:sz w:val="24"/>
                <w:szCs w:val="24"/>
                <w:lang w:val="en-US"/>
              </w:rPr>
              <w:t>3</w:t>
            </w:r>
            <w:r w:rsidR="00E54E28">
              <w:rPr>
                <w:rFonts w:ascii="Times New Roman" w:hAnsi="Times New Roman"/>
                <w:b/>
                <w:color w:val="000000"/>
                <w:sz w:val="24"/>
                <w:szCs w:val="24"/>
                <w:lang w:val="en-US"/>
              </w:rPr>
              <w:t>6</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color w:val="000000"/>
                <w:sz w:val="24"/>
                <w:szCs w:val="24"/>
                <w:lang w:val="en-GB"/>
              </w:rPr>
              <w:t>Article 3</w:t>
            </w:r>
            <w:r w:rsidR="00E54E28">
              <w:rPr>
                <w:rFonts w:ascii="Times New Roman" w:hAnsi="Times New Roman"/>
                <w:b/>
                <w:color w:val="000000"/>
                <w:sz w:val="24"/>
                <w:szCs w:val="24"/>
                <w:lang w:val="en-GB"/>
              </w:rPr>
              <w:t>6</w:t>
            </w:r>
          </w:p>
        </w:tc>
      </w:tr>
      <w:tr w:rsidR="0050282A" w:rsidRPr="001C04EC" w:rsidTr="002708CA">
        <w:trPr>
          <w:trHeight w:val="757"/>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color w:val="000000"/>
                <w:sz w:val="24"/>
                <w:szCs w:val="24"/>
              </w:rPr>
              <w:t>Уведомления и адреси</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color w:val="000000"/>
                <w:sz w:val="24"/>
                <w:szCs w:val="24"/>
                <w:lang w:val="en-GB"/>
              </w:rPr>
              <w:t>Notifications and addresses</w:t>
            </w:r>
          </w:p>
        </w:tc>
      </w:tr>
      <w:tr w:rsidR="0050282A" w:rsidRPr="001C04EC" w:rsidTr="002708CA">
        <w:trPr>
          <w:trHeight w:val="1649"/>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1</w:t>
            </w:r>
            <w:r w:rsidRPr="00AE7D99">
              <w:rPr>
                <w:rFonts w:ascii="Times New Roman" w:hAnsi="Times New Roman"/>
                <w:sz w:val="24"/>
                <w:szCs w:val="24"/>
              </w:rPr>
              <w:t>.</w:t>
            </w:r>
            <w:r w:rsidRPr="001C04EC">
              <w:rPr>
                <w:rFonts w:ascii="Times New Roman" w:hAnsi="Times New Roman"/>
                <w:sz w:val="24"/>
                <w:szCs w:val="24"/>
              </w:rPr>
              <w:t xml:space="preserve"> Освен ако друго е посочено в този устав, всяко уведомление или покана, предвидени в него, трябва да бъдат направени в писмена форма.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1. Except where otherwise is provided in these Articles, every notification or invitation provided for herein, shall be made in writing.</w:t>
            </w:r>
          </w:p>
        </w:tc>
      </w:tr>
      <w:tr w:rsidR="0050282A" w:rsidRPr="001C04EC" w:rsidTr="002708CA">
        <w:trPr>
          <w:trHeight w:val="1014"/>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2</w:t>
            </w:r>
            <w:r w:rsidRPr="00AE7D99">
              <w:rPr>
                <w:rFonts w:ascii="Times New Roman" w:hAnsi="Times New Roman"/>
                <w:sz w:val="24"/>
                <w:szCs w:val="24"/>
              </w:rPr>
              <w:t>.</w:t>
            </w:r>
            <w:r w:rsidRPr="001C04EC">
              <w:rPr>
                <w:rFonts w:ascii="Times New Roman" w:hAnsi="Times New Roman"/>
                <w:sz w:val="24"/>
                <w:szCs w:val="24"/>
              </w:rPr>
              <w:t xml:space="preserve"> Адресите за връчване на уведомления и покани са: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2. The addresses for delivery of notifications and invitations are as follows:</w:t>
            </w:r>
          </w:p>
        </w:tc>
      </w:tr>
      <w:tr w:rsidR="0050282A" w:rsidRPr="001C04EC" w:rsidTr="002708CA">
        <w:trPr>
          <w:trHeight w:val="267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AE7D99">
              <w:rPr>
                <w:rFonts w:ascii="Times New Roman" w:hAnsi="Times New Roman"/>
                <w:sz w:val="24"/>
                <w:szCs w:val="24"/>
              </w:rPr>
              <w:t>(</w:t>
            </w:r>
            <w:r w:rsidRPr="001C04EC">
              <w:rPr>
                <w:rFonts w:ascii="Times New Roman" w:hAnsi="Times New Roman"/>
                <w:sz w:val="24"/>
                <w:szCs w:val="24"/>
              </w:rPr>
              <w:t xml:space="preserve">а) </w:t>
            </w:r>
            <w:r w:rsidRPr="001C04EC">
              <w:rPr>
                <w:rFonts w:ascii="Times New Roman" w:hAnsi="Times New Roman"/>
                <w:sz w:val="24"/>
                <w:szCs w:val="24"/>
              </w:rPr>
              <w:tab/>
              <w:t>за акционерите – адресите, посочени в Книгата на акционерите, освен ако акционер уведоми писмено по поща, факс или електронна поща Съвета на директорите за друг адрес, който ще стане адрес за връчване и ще бъде вписан в Книгата на акционерите;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(a) </w:t>
            </w:r>
            <w:r w:rsidRPr="001C04EC">
              <w:rPr>
                <w:rFonts w:ascii="Times New Roman" w:hAnsi="Times New Roman"/>
                <w:sz w:val="24"/>
                <w:szCs w:val="24"/>
                <w:lang w:val="en-GB"/>
              </w:rPr>
              <w:tab/>
              <w:t>for the shareholders – the addresses, specified in the Shareholders Book, save for where a shareholder has notified the Board of Directors in writing, by mail, fax or e-mail, of another address, which shall be such shareholder’s deliveries address and shall be registered with the Shareholders Book;</w:t>
            </w:r>
          </w:p>
        </w:tc>
      </w:tr>
      <w:tr w:rsidR="0050282A" w:rsidRPr="001C04EC" w:rsidTr="002708CA">
        <w:trPr>
          <w:trHeight w:val="1417"/>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lastRenderedPageBreak/>
              <w:t xml:space="preserve">(б) </w:t>
            </w:r>
            <w:r w:rsidRPr="001C04EC">
              <w:rPr>
                <w:rFonts w:ascii="Times New Roman" w:hAnsi="Times New Roman"/>
                <w:sz w:val="24"/>
                <w:szCs w:val="24"/>
              </w:rPr>
              <w:tab/>
              <w:t>за членовете на Съвета на директорите – адресите, които те предоставят на председателя на Съвета на директорите.</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 xml:space="preserve">(b) </w:t>
            </w:r>
            <w:r w:rsidRPr="001C04EC">
              <w:rPr>
                <w:rFonts w:ascii="Times New Roman" w:hAnsi="Times New Roman"/>
                <w:sz w:val="24"/>
                <w:szCs w:val="24"/>
                <w:lang w:val="en-GB"/>
              </w:rPr>
              <w:tab/>
              <w:t>for the members of the Board of Directors – the addresses they have declared before the Chairman of the Board of Directors.</w:t>
            </w:r>
          </w:p>
        </w:tc>
      </w:tr>
      <w:tr w:rsidR="0050282A" w:rsidRPr="001C04EC" w:rsidTr="002708CA">
        <w:trPr>
          <w:trHeight w:val="213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3. Неуведомяването на Дружеството от страна на акционер или член на Съвета на директорите за промяна в неговия адрес няма да обезсили действието на добросъвестно изпратено уведомление или покана.</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3. Failure by a shareholder or a member of the Board of Directors to notify the Company of a change of address shall not impair the validity of a notification or an invitation, sent duly and in good faith.</w:t>
            </w:r>
          </w:p>
        </w:tc>
      </w:tr>
      <w:tr w:rsidR="00CF1F3D" w:rsidRPr="00F762B7" w:rsidTr="002708CA">
        <w:trPr>
          <w:trHeight w:val="698"/>
        </w:trPr>
        <w:tc>
          <w:tcPr>
            <w:tcW w:w="4927" w:type="dxa"/>
          </w:tcPr>
          <w:p w:rsidR="00CF1F3D" w:rsidRPr="006739DB" w:rsidRDefault="00CF1F3D" w:rsidP="001C04EC">
            <w:pPr>
              <w:spacing w:after="0" w:line="288" w:lineRule="auto"/>
              <w:jc w:val="center"/>
              <w:rPr>
                <w:rFonts w:ascii="Times New Roman" w:hAnsi="Times New Roman"/>
                <w:b/>
                <w:sz w:val="24"/>
                <w:szCs w:val="24"/>
              </w:rPr>
            </w:pPr>
            <w:r w:rsidRPr="006739DB">
              <w:rPr>
                <w:rFonts w:ascii="Times New Roman" w:hAnsi="Times New Roman"/>
                <w:b/>
                <w:sz w:val="24"/>
                <w:szCs w:val="24"/>
              </w:rPr>
              <w:t xml:space="preserve">Член </w:t>
            </w:r>
            <w:r w:rsidRPr="006739DB">
              <w:rPr>
                <w:rFonts w:ascii="Times New Roman" w:hAnsi="Times New Roman"/>
                <w:b/>
                <w:sz w:val="24"/>
                <w:szCs w:val="24"/>
                <w:lang w:val="en-US"/>
              </w:rPr>
              <w:t>3</w:t>
            </w:r>
            <w:r w:rsidR="00E54E28" w:rsidRPr="006739DB">
              <w:rPr>
                <w:rFonts w:ascii="Times New Roman" w:hAnsi="Times New Roman"/>
                <w:b/>
                <w:sz w:val="24"/>
                <w:szCs w:val="24"/>
                <w:lang w:val="en-US"/>
              </w:rPr>
              <w:t>7</w:t>
            </w:r>
          </w:p>
        </w:tc>
        <w:tc>
          <w:tcPr>
            <w:tcW w:w="4928" w:type="dxa"/>
          </w:tcPr>
          <w:p w:rsidR="00CF1F3D" w:rsidRPr="006739DB" w:rsidRDefault="00CF1F3D" w:rsidP="001C04EC">
            <w:pPr>
              <w:spacing w:after="0" w:line="288" w:lineRule="auto"/>
              <w:jc w:val="center"/>
              <w:rPr>
                <w:rFonts w:ascii="Times New Roman" w:hAnsi="Times New Roman"/>
                <w:b/>
                <w:sz w:val="24"/>
                <w:szCs w:val="24"/>
                <w:lang w:val="en-GB"/>
              </w:rPr>
            </w:pPr>
            <w:r w:rsidRPr="006739DB">
              <w:rPr>
                <w:rFonts w:ascii="Times New Roman" w:hAnsi="Times New Roman"/>
                <w:b/>
                <w:sz w:val="24"/>
                <w:szCs w:val="24"/>
                <w:lang w:val="en-GB"/>
              </w:rPr>
              <w:t>Article 3</w:t>
            </w:r>
            <w:r w:rsidR="00E54E28" w:rsidRPr="006739DB">
              <w:rPr>
                <w:rFonts w:ascii="Times New Roman" w:hAnsi="Times New Roman"/>
                <w:b/>
                <w:sz w:val="24"/>
                <w:szCs w:val="24"/>
                <w:lang w:val="en-GB"/>
              </w:rPr>
              <w:t>7</w:t>
            </w:r>
          </w:p>
        </w:tc>
      </w:tr>
      <w:tr w:rsidR="00CF1F3D" w:rsidRPr="00F762B7" w:rsidTr="006F50FF">
        <w:trPr>
          <w:trHeight w:val="843"/>
        </w:trPr>
        <w:tc>
          <w:tcPr>
            <w:tcW w:w="4927" w:type="dxa"/>
          </w:tcPr>
          <w:p w:rsidR="00CF1F3D" w:rsidRPr="006739DB" w:rsidRDefault="00CF1F3D" w:rsidP="001C04EC">
            <w:pPr>
              <w:spacing w:after="0" w:line="288" w:lineRule="auto"/>
              <w:jc w:val="center"/>
              <w:rPr>
                <w:rFonts w:ascii="Times New Roman" w:hAnsi="Times New Roman"/>
                <w:b/>
                <w:sz w:val="24"/>
                <w:szCs w:val="24"/>
              </w:rPr>
            </w:pPr>
            <w:r w:rsidRPr="006739DB">
              <w:rPr>
                <w:rFonts w:ascii="Times New Roman" w:hAnsi="Times New Roman"/>
                <w:b/>
                <w:sz w:val="24"/>
                <w:szCs w:val="24"/>
              </w:rPr>
              <w:t>Придобиване статут на публично дружество</w:t>
            </w:r>
          </w:p>
        </w:tc>
        <w:tc>
          <w:tcPr>
            <w:tcW w:w="4928" w:type="dxa"/>
          </w:tcPr>
          <w:p w:rsidR="00CF1F3D" w:rsidRPr="006739DB" w:rsidRDefault="001D3C1E" w:rsidP="001C04EC">
            <w:pPr>
              <w:spacing w:after="0" w:line="288" w:lineRule="auto"/>
              <w:jc w:val="center"/>
              <w:rPr>
                <w:rFonts w:ascii="Times New Roman" w:hAnsi="Times New Roman"/>
                <w:b/>
                <w:sz w:val="24"/>
                <w:szCs w:val="24"/>
                <w:lang w:val="en-US"/>
              </w:rPr>
            </w:pPr>
            <w:r w:rsidRPr="006739DB">
              <w:rPr>
                <w:rFonts w:ascii="Times New Roman" w:hAnsi="Times New Roman"/>
                <w:b/>
                <w:sz w:val="24"/>
                <w:szCs w:val="24"/>
                <w:lang w:val="en-US"/>
              </w:rPr>
              <w:t>Becoming a public company</w:t>
            </w:r>
          </w:p>
        </w:tc>
      </w:tr>
      <w:tr w:rsidR="00CF1F3D" w:rsidRPr="00F762B7" w:rsidTr="002708CA">
        <w:trPr>
          <w:trHeight w:val="1700"/>
        </w:trPr>
        <w:tc>
          <w:tcPr>
            <w:tcW w:w="4927" w:type="dxa"/>
          </w:tcPr>
          <w:p w:rsidR="00CF1F3D" w:rsidRPr="006739DB" w:rsidRDefault="001D3C1E" w:rsidP="001D3C1E">
            <w:pPr>
              <w:spacing w:after="0" w:line="288" w:lineRule="auto"/>
              <w:jc w:val="both"/>
              <w:rPr>
                <w:rFonts w:ascii="Times New Roman" w:hAnsi="Times New Roman"/>
                <w:sz w:val="24"/>
                <w:szCs w:val="24"/>
              </w:rPr>
            </w:pPr>
            <w:r w:rsidRPr="006739DB">
              <w:rPr>
                <w:rFonts w:ascii="Times New Roman" w:hAnsi="Times New Roman"/>
                <w:sz w:val="24"/>
                <w:szCs w:val="24"/>
              </w:rPr>
              <w:t>1. Ако Дружеството придобие статут на публично дружество, този устав ще бъде изменен в съответствие с изискванията на</w:t>
            </w:r>
            <w:r w:rsidR="000B705A" w:rsidRPr="006739DB">
              <w:rPr>
                <w:rFonts w:ascii="Times New Roman" w:hAnsi="Times New Roman"/>
                <w:sz w:val="24"/>
                <w:szCs w:val="24"/>
              </w:rPr>
              <w:t xml:space="preserve"> действащото</w:t>
            </w:r>
            <w:r w:rsidRPr="006739DB">
              <w:rPr>
                <w:rFonts w:ascii="Times New Roman" w:hAnsi="Times New Roman"/>
                <w:sz w:val="24"/>
                <w:szCs w:val="24"/>
              </w:rPr>
              <w:t xml:space="preserve"> законодателството.</w:t>
            </w:r>
          </w:p>
        </w:tc>
        <w:tc>
          <w:tcPr>
            <w:tcW w:w="4928" w:type="dxa"/>
          </w:tcPr>
          <w:p w:rsidR="00CF1F3D" w:rsidRPr="006739DB" w:rsidRDefault="001D3C1E" w:rsidP="000B705A">
            <w:pPr>
              <w:spacing w:after="0" w:line="288" w:lineRule="auto"/>
              <w:jc w:val="both"/>
              <w:rPr>
                <w:rFonts w:ascii="Times New Roman" w:hAnsi="Times New Roman"/>
                <w:sz w:val="24"/>
                <w:szCs w:val="24"/>
                <w:lang w:val="en-US"/>
              </w:rPr>
            </w:pPr>
            <w:r w:rsidRPr="006739DB">
              <w:rPr>
                <w:rFonts w:ascii="Times New Roman" w:hAnsi="Times New Roman"/>
                <w:sz w:val="24"/>
                <w:szCs w:val="24"/>
              </w:rPr>
              <w:t xml:space="preserve">1. </w:t>
            </w:r>
            <w:r w:rsidRPr="006739DB">
              <w:rPr>
                <w:rFonts w:ascii="Times New Roman" w:hAnsi="Times New Roman"/>
                <w:sz w:val="24"/>
                <w:szCs w:val="24"/>
                <w:lang w:val="en-US"/>
              </w:rPr>
              <w:t>If the Company becomes a public company, this statute will be amended in accordance with the requirements of the</w:t>
            </w:r>
            <w:r w:rsidR="000B705A" w:rsidRPr="006739DB">
              <w:rPr>
                <w:rFonts w:ascii="Times New Roman" w:hAnsi="Times New Roman"/>
                <w:sz w:val="24"/>
                <w:szCs w:val="24"/>
              </w:rPr>
              <w:t xml:space="preserve"> </w:t>
            </w:r>
            <w:r w:rsidR="000B705A" w:rsidRPr="006739DB">
              <w:rPr>
                <w:rFonts w:ascii="Times New Roman" w:hAnsi="Times New Roman"/>
                <w:sz w:val="24"/>
                <w:szCs w:val="24"/>
                <w:lang w:val="en-US"/>
              </w:rPr>
              <w:t>effective</w:t>
            </w:r>
            <w:r w:rsidRPr="006739DB">
              <w:rPr>
                <w:rFonts w:ascii="Times New Roman" w:hAnsi="Times New Roman"/>
                <w:sz w:val="24"/>
                <w:szCs w:val="24"/>
                <w:lang w:val="en-US"/>
              </w:rPr>
              <w:t xml:space="preserve"> legislation.</w:t>
            </w:r>
          </w:p>
        </w:tc>
      </w:tr>
      <w:tr w:rsidR="001D3C1E" w:rsidRPr="001D3C1E" w:rsidTr="006F50FF">
        <w:trPr>
          <w:trHeight w:val="2961"/>
        </w:trPr>
        <w:tc>
          <w:tcPr>
            <w:tcW w:w="4927" w:type="dxa"/>
          </w:tcPr>
          <w:p w:rsidR="001D3C1E" w:rsidRPr="006739DB" w:rsidRDefault="001D3C1E" w:rsidP="001D3C1E">
            <w:pPr>
              <w:spacing w:after="0" w:line="288" w:lineRule="auto"/>
              <w:jc w:val="both"/>
              <w:rPr>
                <w:rFonts w:ascii="Times New Roman" w:hAnsi="Times New Roman"/>
                <w:sz w:val="24"/>
                <w:szCs w:val="24"/>
              </w:rPr>
            </w:pPr>
            <w:r w:rsidRPr="006739DB">
              <w:rPr>
                <w:rFonts w:ascii="Times New Roman" w:hAnsi="Times New Roman"/>
                <w:sz w:val="24"/>
                <w:szCs w:val="24"/>
              </w:rPr>
              <w:t>2. В случаите по предходната алинея се свиква Общо събрание на акционерите, което в</w:t>
            </w:r>
            <w:r w:rsidR="000B705A" w:rsidRPr="006739DB">
              <w:rPr>
                <w:rFonts w:ascii="Times New Roman" w:hAnsi="Times New Roman"/>
                <w:sz w:val="24"/>
                <w:szCs w:val="24"/>
              </w:rPr>
              <w:t>ъв възможно</w:t>
            </w:r>
            <w:r w:rsidRPr="006739DB">
              <w:rPr>
                <w:rFonts w:ascii="Times New Roman" w:hAnsi="Times New Roman"/>
                <w:sz w:val="24"/>
                <w:szCs w:val="24"/>
              </w:rPr>
              <w:t xml:space="preserve"> най-кратък срок допълва и/или изменя устава. До приемането на решението уставът се тълкува в съответствие с действащото законодателство на Република България</w:t>
            </w:r>
            <w:r w:rsidR="000B705A" w:rsidRPr="006739DB">
              <w:rPr>
                <w:rFonts w:ascii="Times New Roman" w:hAnsi="Times New Roman"/>
                <w:sz w:val="24"/>
                <w:szCs w:val="24"/>
              </w:rPr>
              <w:t>, касаещо публичните дружества</w:t>
            </w:r>
            <w:r w:rsidRPr="006739DB">
              <w:rPr>
                <w:rFonts w:ascii="Times New Roman" w:hAnsi="Times New Roman"/>
                <w:sz w:val="24"/>
                <w:szCs w:val="24"/>
              </w:rPr>
              <w:t>.</w:t>
            </w:r>
          </w:p>
        </w:tc>
        <w:tc>
          <w:tcPr>
            <w:tcW w:w="4928" w:type="dxa"/>
          </w:tcPr>
          <w:p w:rsidR="001D3C1E" w:rsidRPr="006739DB" w:rsidRDefault="001D3C1E" w:rsidP="001D3C1E">
            <w:pPr>
              <w:spacing w:after="0" w:line="288" w:lineRule="auto"/>
              <w:jc w:val="both"/>
              <w:rPr>
                <w:rFonts w:ascii="Times New Roman" w:hAnsi="Times New Roman"/>
                <w:sz w:val="24"/>
                <w:szCs w:val="24"/>
                <w:lang w:val="en-GB"/>
              </w:rPr>
            </w:pPr>
            <w:r w:rsidRPr="006739DB">
              <w:rPr>
                <w:rFonts w:ascii="Times New Roman" w:hAnsi="Times New Roman"/>
                <w:sz w:val="24"/>
                <w:szCs w:val="24"/>
                <w:lang w:val="en-GB"/>
              </w:rPr>
              <w:t xml:space="preserve">2. In the case of the preceding paragraph a General Meeting shall be convened, which shall supplement </w:t>
            </w:r>
            <w:r w:rsidRPr="006739DB">
              <w:rPr>
                <w:rFonts w:ascii="Times New Roman" w:hAnsi="Times New Roman"/>
                <w:sz w:val="24"/>
                <w:szCs w:val="24"/>
                <w:lang w:val="en-US"/>
              </w:rPr>
              <w:t>and/</w:t>
            </w:r>
            <w:r w:rsidRPr="006739DB">
              <w:rPr>
                <w:rFonts w:ascii="Times New Roman" w:hAnsi="Times New Roman"/>
                <w:sz w:val="24"/>
                <w:szCs w:val="24"/>
                <w:lang w:val="en-GB"/>
              </w:rPr>
              <w:t>or amend the Articles of association as soon as possible. Until the adoption of the decision the Articles of association shall be interpreted in accordance with the effective legislation in Bulgaria</w:t>
            </w:r>
            <w:r w:rsidR="000B705A" w:rsidRPr="006739DB">
              <w:rPr>
                <w:rFonts w:ascii="Times New Roman" w:hAnsi="Times New Roman"/>
                <w:sz w:val="24"/>
                <w:szCs w:val="24"/>
                <w:lang w:val="en-US"/>
              </w:rPr>
              <w:t>, regarding the public companies</w:t>
            </w:r>
            <w:r w:rsidRPr="006739DB">
              <w:rPr>
                <w:rFonts w:ascii="Times New Roman" w:hAnsi="Times New Roman"/>
                <w:sz w:val="24"/>
                <w:szCs w:val="24"/>
                <w:lang w:val="en-GB"/>
              </w:rPr>
              <w:t>.</w:t>
            </w:r>
          </w:p>
        </w:tc>
      </w:tr>
      <w:tr w:rsidR="0050282A" w:rsidRPr="001C04EC" w:rsidTr="002708CA">
        <w:trPr>
          <w:trHeight w:val="728"/>
        </w:trPr>
        <w:tc>
          <w:tcPr>
            <w:tcW w:w="4927" w:type="dxa"/>
          </w:tcPr>
          <w:p w:rsidR="0050282A" w:rsidRPr="00E54E28" w:rsidRDefault="0050282A" w:rsidP="001C04EC">
            <w:pPr>
              <w:spacing w:after="0" w:line="288" w:lineRule="auto"/>
              <w:jc w:val="center"/>
              <w:rPr>
                <w:rFonts w:ascii="Times New Roman" w:hAnsi="Times New Roman"/>
                <w:b/>
                <w:sz w:val="24"/>
                <w:szCs w:val="24"/>
                <w:lang w:val="en-US" w:bidi="bg-BG"/>
              </w:rPr>
            </w:pPr>
            <w:r w:rsidRPr="001C04EC">
              <w:rPr>
                <w:rFonts w:ascii="Times New Roman" w:hAnsi="Times New Roman"/>
                <w:b/>
                <w:sz w:val="24"/>
                <w:szCs w:val="24"/>
              </w:rPr>
              <w:t xml:space="preserve">Член </w:t>
            </w:r>
            <w:r w:rsidRPr="001C04EC">
              <w:rPr>
                <w:rFonts w:ascii="Times New Roman" w:hAnsi="Times New Roman"/>
                <w:b/>
                <w:sz w:val="24"/>
                <w:szCs w:val="24"/>
                <w:lang w:val="en-US"/>
              </w:rPr>
              <w:t>3</w:t>
            </w:r>
            <w:r w:rsidR="00E54E28">
              <w:rPr>
                <w:rFonts w:ascii="Times New Roman" w:hAnsi="Times New Roman"/>
                <w:b/>
                <w:sz w:val="24"/>
                <w:szCs w:val="24"/>
                <w:lang w:val="en-US"/>
              </w:rPr>
              <w:t>8</w:t>
            </w:r>
          </w:p>
        </w:tc>
        <w:tc>
          <w:tcPr>
            <w:tcW w:w="4928" w:type="dxa"/>
          </w:tcPr>
          <w:p w:rsidR="0050282A" w:rsidRPr="00E54E28" w:rsidRDefault="0050282A" w:rsidP="001C04EC">
            <w:pPr>
              <w:spacing w:after="0" w:line="288" w:lineRule="auto"/>
              <w:jc w:val="center"/>
              <w:rPr>
                <w:rFonts w:ascii="Times New Roman" w:hAnsi="Times New Roman"/>
                <w:b/>
                <w:sz w:val="24"/>
                <w:szCs w:val="24"/>
                <w:lang w:val="en-US" w:bidi="en-US"/>
              </w:rPr>
            </w:pPr>
            <w:r w:rsidRPr="001C04EC">
              <w:rPr>
                <w:rFonts w:ascii="Times New Roman" w:hAnsi="Times New Roman"/>
                <w:b/>
                <w:sz w:val="24"/>
                <w:szCs w:val="24"/>
                <w:lang w:val="en-GB"/>
              </w:rPr>
              <w:t>Article 3</w:t>
            </w:r>
            <w:r w:rsidR="00E54E28">
              <w:rPr>
                <w:rFonts w:ascii="Times New Roman" w:hAnsi="Times New Roman"/>
                <w:b/>
                <w:sz w:val="24"/>
                <w:szCs w:val="24"/>
                <w:lang w:val="en-US"/>
              </w:rPr>
              <w:t>8</w:t>
            </w:r>
          </w:p>
        </w:tc>
      </w:tr>
      <w:tr w:rsidR="0050282A" w:rsidRPr="001C04EC" w:rsidTr="002708CA">
        <w:trPr>
          <w:trHeight w:val="722"/>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Приложими нормативни актове</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Applicable legislation</w:t>
            </w:r>
          </w:p>
        </w:tc>
      </w:tr>
      <w:tr w:rsidR="0050282A" w:rsidRPr="001C04EC" w:rsidTr="00B44F84">
        <w:trPr>
          <w:trHeight w:val="1551"/>
        </w:trPr>
        <w:tc>
          <w:tcPr>
            <w:tcW w:w="4927" w:type="dxa"/>
          </w:tcPr>
          <w:p w:rsidR="0050282A" w:rsidRPr="001C04EC" w:rsidRDefault="0050282A" w:rsidP="001C04EC">
            <w:pPr>
              <w:spacing w:after="0" w:line="288" w:lineRule="auto"/>
              <w:jc w:val="both"/>
              <w:rPr>
                <w:rFonts w:ascii="Times New Roman" w:hAnsi="Times New Roman"/>
                <w:b/>
                <w:sz w:val="24"/>
                <w:szCs w:val="24"/>
                <w:lang w:bidi="bg-BG"/>
              </w:rPr>
            </w:pPr>
            <w:r w:rsidRPr="001C04EC">
              <w:rPr>
                <w:rFonts w:ascii="Times New Roman" w:hAnsi="Times New Roman"/>
                <w:sz w:val="24"/>
                <w:szCs w:val="24"/>
              </w:rPr>
              <w:t>За всички въпроси, неуредени в този Устав, се прилагат разпоредбите на Търговския закон и на действащото българско законодателство.</w:t>
            </w:r>
          </w:p>
        </w:tc>
        <w:tc>
          <w:tcPr>
            <w:tcW w:w="4928" w:type="dxa"/>
          </w:tcPr>
          <w:p w:rsidR="0050282A" w:rsidRPr="001C04EC" w:rsidRDefault="0050282A" w:rsidP="001C04EC">
            <w:pPr>
              <w:spacing w:after="0" w:line="288" w:lineRule="auto"/>
              <w:jc w:val="both"/>
              <w:rPr>
                <w:rFonts w:ascii="Times New Roman" w:hAnsi="Times New Roman"/>
                <w:b/>
                <w:sz w:val="24"/>
                <w:szCs w:val="24"/>
                <w:lang w:val="en-GB" w:bidi="en-US"/>
              </w:rPr>
            </w:pPr>
            <w:r w:rsidRPr="001C04EC">
              <w:rPr>
                <w:rFonts w:ascii="Times New Roman" w:hAnsi="Times New Roman"/>
                <w:sz w:val="24"/>
                <w:szCs w:val="24"/>
                <w:lang w:val="en-GB"/>
              </w:rPr>
              <w:t>For all matter, for which regulation is not provided in these Articles of Association, the provisions of the Commercial Act and the relevant legislation in force shall apply.</w:t>
            </w:r>
          </w:p>
        </w:tc>
      </w:tr>
      <w:tr w:rsidR="0050282A" w:rsidRPr="001C04EC" w:rsidTr="002708CA">
        <w:trPr>
          <w:trHeight w:val="739"/>
        </w:trPr>
        <w:tc>
          <w:tcPr>
            <w:tcW w:w="4927" w:type="dxa"/>
          </w:tcPr>
          <w:p w:rsidR="0050282A" w:rsidRPr="00E54E28" w:rsidRDefault="0050282A" w:rsidP="001C04EC">
            <w:pPr>
              <w:spacing w:after="0" w:line="288" w:lineRule="auto"/>
              <w:jc w:val="center"/>
              <w:rPr>
                <w:rFonts w:ascii="Times New Roman" w:hAnsi="Times New Roman"/>
                <w:b/>
                <w:sz w:val="24"/>
                <w:szCs w:val="24"/>
                <w:lang w:val="en-US" w:bidi="bg-BG"/>
              </w:rPr>
            </w:pPr>
            <w:r w:rsidRPr="001C04EC">
              <w:rPr>
                <w:rFonts w:ascii="Times New Roman" w:hAnsi="Times New Roman"/>
                <w:b/>
                <w:sz w:val="24"/>
                <w:szCs w:val="24"/>
              </w:rPr>
              <w:t xml:space="preserve">Член </w:t>
            </w:r>
            <w:r w:rsidRPr="001C04EC">
              <w:rPr>
                <w:rFonts w:ascii="Times New Roman" w:hAnsi="Times New Roman"/>
                <w:b/>
                <w:sz w:val="24"/>
                <w:szCs w:val="24"/>
                <w:lang w:val="en-US"/>
              </w:rPr>
              <w:t>3</w:t>
            </w:r>
            <w:r w:rsidR="00E54E28">
              <w:rPr>
                <w:rFonts w:ascii="Times New Roman" w:hAnsi="Times New Roman"/>
                <w:b/>
                <w:sz w:val="24"/>
                <w:szCs w:val="24"/>
                <w:lang w:val="en-US"/>
              </w:rPr>
              <w:t>9</w:t>
            </w:r>
          </w:p>
        </w:tc>
        <w:tc>
          <w:tcPr>
            <w:tcW w:w="4928" w:type="dxa"/>
          </w:tcPr>
          <w:p w:rsidR="0050282A" w:rsidRPr="00E54E28" w:rsidRDefault="0050282A" w:rsidP="001C04EC">
            <w:pPr>
              <w:spacing w:after="0" w:line="288" w:lineRule="auto"/>
              <w:jc w:val="center"/>
              <w:rPr>
                <w:rFonts w:ascii="Times New Roman" w:hAnsi="Times New Roman"/>
                <w:b/>
                <w:sz w:val="24"/>
                <w:szCs w:val="24"/>
                <w:lang w:val="en-US" w:bidi="en-US"/>
              </w:rPr>
            </w:pPr>
            <w:r w:rsidRPr="001C04EC">
              <w:rPr>
                <w:rFonts w:ascii="Times New Roman" w:hAnsi="Times New Roman"/>
                <w:b/>
                <w:sz w:val="24"/>
                <w:szCs w:val="24"/>
                <w:lang w:val="en-GB"/>
              </w:rPr>
              <w:t>Article 3</w:t>
            </w:r>
            <w:r w:rsidR="00E54E28">
              <w:rPr>
                <w:rFonts w:ascii="Times New Roman" w:hAnsi="Times New Roman"/>
                <w:b/>
                <w:sz w:val="24"/>
                <w:szCs w:val="24"/>
                <w:lang w:val="en-US"/>
              </w:rPr>
              <w:t>9</w:t>
            </w:r>
          </w:p>
        </w:tc>
      </w:tr>
      <w:tr w:rsidR="0050282A" w:rsidRPr="001C04EC" w:rsidTr="00B44F84">
        <w:trPr>
          <w:trHeight w:val="575"/>
        </w:trPr>
        <w:tc>
          <w:tcPr>
            <w:tcW w:w="4927" w:type="dxa"/>
          </w:tcPr>
          <w:p w:rsidR="0050282A" w:rsidRPr="001C04EC" w:rsidRDefault="0050282A" w:rsidP="001C04EC">
            <w:pPr>
              <w:spacing w:after="0" w:line="288" w:lineRule="auto"/>
              <w:jc w:val="center"/>
              <w:rPr>
                <w:rFonts w:ascii="Times New Roman" w:hAnsi="Times New Roman"/>
                <w:b/>
                <w:sz w:val="24"/>
                <w:szCs w:val="24"/>
                <w:lang w:bidi="bg-BG"/>
              </w:rPr>
            </w:pPr>
            <w:r w:rsidRPr="001C04EC">
              <w:rPr>
                <w:rFonts w:ascii="Times New Roman" w:hAnsi="Times New Roman"/>
                <w:b/>
                <w:sz w:val="24"/>
                <w:szCs w:val="24"/>
              </w:rPr>
              <w:t>Език</w:t>
            </w:r>
          </w:p>
        </w:tc>
        <w:tc>
          <w:tcPr>
            <w:tcW w:w="4928" w:type="dxa"/>
          </w:tcPr>
          <w:p w:rsidR="0050282A" w:rsidRPr="001C04EC" w:rsidRDefault="0050282A" w:rsidP="001C04EC">
            <w:pPr>
              <w:spacing w:after="0" w:line="288" w:lineRule="auto"/>
              <w:jc w:val="center"/>
              <w:rPr>
                <w:rFonts w:ascii="Times New Roman" w:hAnsi="Times New Roman"/>
                <w:b/>
                <w:sz w:val="24"/>
                <w:szCs w:val="24"/>
                <w:lang w:val="en-GB" w:bidi="en-US"/>
              </w:rPr>
            </w:pPr>
            <w:r w:rsidRPr="001C04EC">
              <w:rPr>
                <w:rFonts w:ascii="Times New Roman" w:hAnsi="Times New Roman"/>
                <w:b/>
                <w:sz w:val="24"/>
                <w:szCs w:val="24"/>
                <w:lang w:val="en-GB"/>
              </w:rPr>
              <w:t>Language</w:t>
            </w:r>
          </w:p>
        </w:tc>
      </w:tr>
      <w:tr w:rsidR="0050282A" w:rsidRPr="001C04EC" w:rsidTr="00B44F84">
        <w:trPr>
          <w:trHeight w:val="2270"/>
        </w:trPr>
        <w:tc>
          <w:tcPr>
            <w:tcW w:w="4927" w:type="dxa"/>
          </w:tcPr>
          <w:p w:rsidR="0050282A" w:rsidRDefault="0050282A" w:rsidP="001C04EC">
            <w:pPr>
              <w:spacing w:after="0" w:line="288" w:lineRule="auto"/>
              <w:jc w:val="both"/>
              <w:rPr>
                <w:ins w:id="0" w:author="MKirilova" w:date="2014-02-04T13:00:00Z"/>
                <w:rFonts w:ascii="Times New Roman" w:hAnsi="Times New Roman"/>
                <w:sz w:val="24"/>
                <w:szCs w:val="24"/>
              </w:rPr>
            </w:pPr>
            <w:r w:rsidRPr="002708CA">
              <w:rPr>
                <w:rFonts w:ascii="Times New Roman" w:hAnsi="Times New Roman"/>
                <w:sz w:val="24"/>
                <w:szCs w:val="24"/>
              </w:rPr>
              <w:t>Този устав се приема от Общото събрание като двуезичен документ, изготвен на български и на английски език. В случай на противоречие между българския и английския текст на устава, водещ ще бъде българският текст.</w:t>
            </w:r>
          </w:p>
          <w:p w:rsidR="001742C8" w:rsidRPr="002708CA" w:rsidRDefault="001742C8" w:rsidP="001C04EC">
            <w:pPr>
              <w:spacing w:after="0" w:line="288" w:lineRule="auto"/>
              <w:jc w:val="both"/>
              <w:rPr>
                <w:rFonts w:ascii="Times New Roman" w:hAnsi="Times New Roman"/>
                <w:b/>
                <w:sz w:val="24"/>
                <w:szCs w:val="24"/>
                <w:lang w:bidi="bg-BG"/>
              </w:rPr>
            </w:pPr>
          </w:p>
        </w:tc>
        <w:tc>
          <w:tcPr>
            <w:tcW w:w="4928" w:type="dxa"/>
          </w:tcPr>
          <w:p w:rsidR="0050282A" w:rsidRDefault="0050282A" w:rsidP="001C04EC">
            <w:pPr>
              <w:spacing w:after="0" w:line="288" w:lineRule="auto"/>
              <w:jc w:val="both"/>
              <w:rPr>
                <w:ins w:id="1" w:author="MKirilova" w:date="2014-02-04T13:04:00Z"/>
                <w:rFonts w:ascii="Times New Roman" w:hAnsi="Times New Roman"/>
                <w:sz w:val="24"/>
                <w:szCs w:val="24"/>
              </w:rPr>
            </w:pPr>
            <w:r w:rsidRPr="002708CA">
              <w:rPr>
                <w:rFonts w:ascii="Times New Roman" w:hAnsi="Times New Roman"/>
                <w:sz w:val="24"/>
                <w:szCs w:val="24"/>
                <w:lang w:val="en-GB"/>
              </w:rPr>
              <w:t>These Articles shall be adopted by the General Meeting as a bilingual document, prepared in Bulgarian and in English. Where there are any discrepancies between the Bulgarian and the English version, the Bulgarian version shall prevail.</w:t>
            </w:r>
          </w:p>
          <w:p w:rsidR="00904B0E" w:rsidRPr="00904B0E" w:rsidRDefault="00904B0E" w:rsidP="001C04EC">
            <w:pPr>
              <w:spacing w:after="0" w:line="288" w:lineRule="auto"/>
              <w:jc w:val="both"/>
              <w:rPr>
                <w:rFonts w:ascii="Times New Roman" w:hAnsi="Times New Roman"/>
                <w:b/>
                <w:sz w:val="24"/>
                <w:szCs w:val="24"/>
                <w:lang w:val="en-US" w:bidi="en-US"/>
              </w:rPr>
            </w:pPr>
          </w:p>
        </w:tc>
      </w:tr>
      <w:tr w:rsidR="006F7A15" w:rsidRPr="001C04EC" w:rsidTr="00B44F84">
        <w:trPr>
          <w:trHeight w:val="2270"/>
        </w:trPr>
        <w:tc>
          <w:tcPr>
            <w:tcW w:w="4927" w:type="dxa"/>
          </w:tcPr>
          <w:p w:rsidR="006F7A15" w:rsidRPr="003019C4" w:rsidRDefault="006F7A15" w:rsidP="001C04EC">
            <w:pPr>
              <w:spacing w:after="0" w:line="288" w:lineRule="auto"/>
              <w:jc w:val="both"/>
              <w:rPr>
                <w:rFonts w:ascii="Times New Roman" w:hAnsi="Times New Roman"/>
                <w:i/>
                <w:sz w:val="24"/>
                <w:szCs w:val="24"/>
              </w:rPr>
            </w:pPr>
            <w:r w:rsidRPr="003019C4">
              <w:rPr>
                <w:rFonts w:ascii="Times New Roman" w:hAnsi="Times New Roman"/>
                <w:i/>
                <w:sz w:val="24"/>
                <w:szCs w:val="24"/>
              </w:rPr>
              <w:t xml:space="preserve">Този Устав е приет с решение на Учредително събрание на Дружеството, проведено на 14.12.2013 г. и е изменен с решение на Общото събрание на акционерите на Дружеството от </w:t>
            </w:r>
            <w:r w:rsidR="003532FD" w:rsidRPr="003019C4">
              <w:rPr>
                <w:rFonts w:ascii="Times New Roman" w:hAnsi="Times New Roman"/>
                <w:i/>
                <w:sz w:val="24"/>
                <w:szCs w:val="24"/>
                <w:lang w:val="en-US"/>
              </w:rPr>
              <w:t>25</w:t>
            </w:r>
            <w:r w:rsidR="007A147B" w:rsidRPr="003019C4">
              <w:rPr>
                <w:rFonts w:ascii="Times New Roman" w:hAnsi="Times New Roman"/>
                <w:i/>
                <w:sz w:val="24"/>
                <w:szCs w:val="24"/>
              </w:rPr>
              <w:t>.</w:t>
            </w:r>
            <w:r w:rsidR="007A147B" w:rsidRPr="003019C4">
              <w:rPr>
                <w:rFonts w:ascii="Times New Roman" w:hAnsi="Times New Roman"/>
                <w:i/>
                <w:sz w:val="24"/>
                <w:szCs w:val="24"/>
                <w:lang w:val="en-US"/>
              </w:rPr>
              <w:t>02.</w:t>
            </w:r>
            <w:r w:rsidRPr="003019C4">
              <w:rPr>
                <w:rFonts w:ascii="Times New Roman" w:hAnsi="Times New Roman"/>
                <w:i/>
                <w:sz w:val="24"/>
                <w:szCs w:val="24"/>
              </w:rPr>
              <w:t>2014 г.</w:t>
            </w:r>
            <w:r w:rsidR="0024107C" w:rsidRPr="003019C4">
              <w:rPr>
                <w:rFonts w:ascii="Times New Roman" w:hAnsi="Times New Roman"/>
                <w:i/>
                <w:sz w:val="24"/>
                <w:szCs w:val="24"/>
              </w:rPr>
              <w:t xml:space="preserve">и </w:t>
            </w:r>
            <w:r w:rsidR="003019C4" w:rsidRPr="003019C4">
              <w:rPr>
                <w:rFonts w:ascii="Times New Roman" w:hAnsi="Times New Roman"/>
                <w:i/>
                <w:sz w:val="24"/>
                <w:szCs w:val="24"/>
              </w:rPr>
              <w:t>от 2</w:t>
            </w:r>
            <w:r w:rsidR="003019C4" w:rsidRPr="003019C4">
              <w:rPr>
                <w:rFonts w:ascii="Times New Roman" w:hAnsi="Times New Roman"/>
                <w:i/>
                <w:sz w:val="24"/>
                <w:szCs w:val="24"/>
                <w:lang w:val="en-US"/>
              </w:rPr>
              <w:t>3</w:t>
            </w:r>
            <w:r w:rsidR="0024107C" w:rsidRPr="003019C4">
              <w:rPr>
                <w:rFonts w:ascii="Times New Roman" w:hAnsi="Times New Roman"/>
                <w:i/>
                <w:sz w:val="24"/>
                <w:szCs w:val="24"/>
              </w:rPr>
              <w:t>.02.2017 г.</w:t>
            </w:r>
          </w:p>
        </w:tc>
        <w:tc>
          <w:tcPr>
            <w:tcW w:w="4928" w:type="dxa"/>
          </w:tcPr>
          <w:p w:rsidR="006F7A15" w:rsidRPr="003019C4" w:rsidRDefault="006F7A15" w:rsidP="001C04EC">
            <w:pPr>
              <w:spacing w:after="0" w:line="288" w:lineRule="auto"/>
              <w:jc w:val="both"/>
              <w:rPr>
                <w:rFonts w:ascii="Times New Roman" w:hAnsi="Times New Roman"/>
                <w:i/>
                <w:sz w:val="24"/>
                <w:szCs w:val="24"/>
                <w:lang w:val="en-US"/>
              </w:rPr>
            </w:pPr>
            <w:r w:rsidRPr="003019C4">
              <w:rPr>
                <w:rFonts w:ascii="Times New Roman" w:hAnsi="Times New Roman"/>
                <w:i/>
                <w:sz w:val="24"/>
                <w:szCs w:val="24"/>
                <w:lang w:val="en-US"/>
              </w:rPr>
              <w:t xml:space="preserve">These Articles of Association are adopted by a resolution of the Constituent Assembly of the Company, held on </w:t>
            </w:r>
            <w:r w:rsidRPr="003019C4">
              <w:rPr>
                <w:rFonts w:ascii="Times New Roman" w:hAnsi="Times New Roman"/>
                <w:i/>
                <w:sz w:val="24"/>
                <w:szCs w:val="24"/>
              </w:rPr>
              <w:t>14.12.2013</w:t>
            </w:r>
            <w:r w:rsidRPr="003019C4">
              <w:rPr>
                <w:rFonts w:ascii="Times New Roman" w:hAnsi="Times New Roman"/>
                <w:i/>
                <w:sz w:val="24"/>
                <w:szCs w:val="24"/>
                <w:lang w:val="en-US"/>
              </w:rPr>
              <w:t xml:space="preserve">, and are </w:t>
            </w:r>
            <w:r w:rsidR="004858B7" w:rsidRPr="003019C4">
              <w:rPr>
                <w:rFonts w:ascii="Times New Roman" w:hAnsi="Times New Roman"/>
                <w:i/>
                <w:sz w:val="24"/>
                <w:szCs w:val="24"/>
                <w:lang w:val="en-US"/>
              </w:rPr>
              <w:t>amended by a resolution of the General M</w:t>
            </w:r>
            <w:r w:rsidRPr="003019C4">
              <w:rPr>
                <w:rFonts w:ascii="Times New Roman" w:hAnsi="Times New Roman"/>
                <w:i/>
                <w:sz w:val="24"/>
                <w:szCs w:val="24"/>
                <w:lang w:val="en-US"/>
              </w:rPr>
              <w:t xml:space="preserve">eeting of the Company’s shareholders dated </w:t>
            </w:r>
            <w:r w:rsidR="003532FD" w:rsidRPr="003019C4">
              <w:rPr>
                <w:rFonts w:ascii="Times New Roman" w:hAnsi="Times New Roman"/>
                <w:i/>
                <w:sz w:val="24"/>
                <w:szCs w:val="24"/>
                <w:lang w:val="en-US"/>
              </w:rPr>
              <w:t>25</w:t>
            </w:r>
            <w:r w:rsidR="001D0D38" w:rsidRPr="003019C4">
              <w:rPr>
                <w:rFonts w:ascii="Times New Roman" w:hAnsi="Times New Roman"/>
                <w:i/>
                <w:sz w:val="24"/>
                <w:szCs w:val="24"/>
                <w:lang w:val="en-US"/>
              </w:rPr>
              <w:t>.</w:t>
            </w:r>
            <w:r w:rsidR="007A147B" w:rsidRPr="003019C4">
              <w:rPr>
                <w:rFonts w:ascii="Times New Roman" w:hAnsi="Times New Roman"/>
                <w:i/>
                <w:sz w:val="24"/>
                <w:szCs w:val="24"/>
                <w:lang w:val="en-US"/>
              </w:rPr>
              <w:t>02.</w:t>
            </w:r>
            <w:r w:rsidR="0024107C" w:rsidRPr="003019C4">
              <w:rPr>
                <w:rFonts w:ascii="Times New Roman" w:hAnsi="Times New Roman"/>
                <w:i/>
                <w:sz w:val="24"/>
                <w:szCs w:val="24"/>
                <w:lang w:val="en-US"/>
              </w:rPr>
              <w:t>2014</w:t>
            </w:r>
            <w:r w:rsidR="0024107C" w:rsidRPr="003019C4">
              <w:rPr>
                <w:rFonts w:ascii="Times New Roman" w:hAnsi="Times New Roman"/>
                <w:i/>
                <w:sz w:val="24"/>
                <w:szCs w:val="24"/>
              </w:rPr>
              <w:t xml:space="preserve"> </w:t>
            </w:r>
            <w:r w:rsidR="0024107C" w:rsidRPr="003019C4">
              <w:rPr>
                <w:rFonts w:ascii="Times New Roman" w:hAnsi="Times New Roman"/>
                <w:i/>
                <w:sz w:val="24"/>
                <w:szCs w:val="24"/>
                <w:lang w:val="en-US"/>
              </w:rPr>
              <w:t xml:space="preserve">and </w:t>
            </w:r>
            <w:r w:rsidR="003019C4" w:rsidRPr="003019C4">
              <w:rPr>
                <w:rFonts w:ascii="Times New Roman" w:hAnsi="Times New Roman"/>
                <w:i/>
                <w:sz w:val="24"/>
                <w:szCs w:val="24"/>
                <w:lang w:val="en-US"/>
              </w:rPr>
              <w:t>23</w:t>
            </w:r>
            <w:r w:rsidR="0024107C" w:rsidRPr="003019C4">
              <w:rPr>
                <w:rFonts w:ascii="Times New Roman" w:hAnsi="Times New Roman"/>
                <w:i/>
                <w:sz w:val="24"/>
                <w:szCs w:val="24"/>
                <w:lang w:val="en-US"/>
              </w:rPr>
              <w:t>.02.2017</w:t>
            </w:r>
          </w:p>
        </w:tc>
      </w:tr>
    </w:tbl>
    <w:p w:rsidR="002C50E0" w:rsidRDefault="002C50E0" w:rsidP="002C50E0">
      <w:pPr>
        <w:jc w:val="both"/>
        <w:rPr>
          <w:rFonts w:ascii="Times New Roman" w:hAnsi="Times New Roman"/>
          <w:lang w:val="en-US"/>
        </w:rPr>
      </w:pPr>
    </w:p>
    <w:p w:rsidR="002C50E0" w:rsidRDefault="002C50E0" w:rsidP="002C50E0">
      <w:pPr>
        <w:jc w:val="both"/>
        <w:rPr>
          <w:rFonts w:ascii="Times New Roman" w:hAnsi="Times New Roman"/>
          <w:lang w:val="en-US"/>
        </w:rPr>
      </w:pPr>
    </w:p>
    <w:p w:rsidR="00DB6A81" w:rsidRPr="00D714C1" w:rsidRDefault="00312A4D" w:rsidP="002C50E0">
      <w:pPr>
        <w:spacing w:after="0" w:line="288" w:lineRule="auto"/>
        <w:jc w:val="center"/>
        <w:rPr>
          <w:rFonts w:ascii="Times New Roman" w:hAnsi="Times New Roman"/>
          <w:b/>
          <w:sz w:val="24"/>
          <w:szCs w:val="24"/>
          <w:lang w:val="en-US"/>
        </w:rPr>
      </w:pPr>
      <w:r w:rsidRPr="00D714C1">
        <w:rPr>
          <w:rFonts w:ascii="Times New Roman" w:hAnsi="Times New Roman"/>
          <w:b/>
          <w:sz w:val="24"/>
          <w:szCs w:val="24"/>
        </w:rPr>
        <w:t xml:space="preserve">За верността на преписа от Устава </w:t>
      </w:r>
      <w:r w:rsidRPr="003019C4">
        <w:rPr>
          <w:rFonts w:ascii="Times New Roman" w:hAnsi="Times New Roman"/>
          <w:b/>
          <w:sz w:val="24"/>
          <w:szCs w:val="24"/>
        </w:rPr>
        <w:t xml:space="preserve">към </w:t>
      </w:r>
      <w:r w:rsidR="003019C4" w:rsidRPr="003019C4">
        <w:rPr>
          <w:rFonts w:ascii="Times New Roman" w:hAnsi="Times New Roman"/>
          <w:b/>
          <w:sz w:val="24"/>
          <w:szCs w:val="24"/>
          <w:lang w:val="en-US"/>
        </w:rPr>
        <w:t>23</w:t>
      </w:r>
      <w:r w:rsidR="001D0D38" w:rsidRPr="003019C4">
        <w:rPr>
          <w:rFonts w:ascii="Times New Roman" w:hAnsi="Times New Roman"/>
          <w:b/>
          <w:sz w:val="24"/>
          <w:szCs w:val="24"/>
          <w:lang w:val="en-US"/>
        </w:rPr>
        <w:t>.</w:t>
      </w:r>
      <w:r w:rsidR="007A147B" w:rsidRPr="003019C4">
        <w:rPr>
          <w:rFonts w:ascii="Times New Roman" w:hAnsi="Times New Roman"/>
          <w:b/>
          <w:sz w:val="24"/>
          <w:szCs w:val="24"/>
          <w:lang w:val="en-US"/>
        </w:rPr>
        <w:t>02.</w:t>
      </w:r>
      <w:r w:rsidR="0024107C" w:rsidRPr="003019C4">
        <w:rPr>
          <w:rFonts w:ascii="Times New Roman" w:hAnsi="Times New Roman"/>
          <w:b/>
          <w:sz w:val="24"/>
          <w:szCs w:val="24"/>
        </w:rPr>
        <w:t>201</w:t>
      </w:r>
      <w:r w:rsidR="0024107C" w:rsidRPr="003019C4">
        <w:rPr>
          <w:rFonts w:ascii="Times New Roman" w:hAnsi="Times New Roman"/>
          <w:b/>
          <w:sz w:val="24"/>
          <w:szCs w:val="24"/>
          <w:lang w:val="en-US"/>
        </w:rPr>
        <w:t>7</w:t>
      </w:r>
      <w:r w:rsidRPr="003019C4">
        <w:rPr>
          <w:rFonts w:ascii="Times New Roman" w:hAnsi="Times New Roman"/>
          <w:b/>
          <w:sz w:val="24"/>
          <w:szCs w:val="24"/>
        </w:rPr>
        <w:t xml:space="preserve"> г. / </w:t>
      </w:r>
      <w:r w:rsidRPr="003019C4">
        <w:rPr>
          <w:rFonts w:ascii="Times New Roman" w:hAnsi="Times New Roman"/>
          <w:b/>
          <w:sz w:val="24"/>
          <w:szCs w:val="24"/>
          <w:lang w:val="en-US"/>
        </w:rPr>
        <w:t xml:space="preserve">For the genuineness of the copy of the Articles of Association as of </w:t>
      </w:r>
      <w:r w:rsidR="003019C4" w:rsidRPr="003019C4">
        <w:rPr>
          <w:rFonts w:ascii="Times New Roman" w:hAnsi="Times New Roman"/>
          <w:b/>
          <w:sz w:val="24"/>
          <w:szCs w:val="24"/>
          <w:lang w:val="en-US"/>
        </w:rPr>
        <w:t>23</w:t>
      </w:r>
      <w:r w:rsidR="007A147B" w:rsidRPr="003019C4">
        <w:rPr>
          <w:rFonts w:ascii="Times New Roman" w:hAnsi="Times New Roman"/>
          <w:b/>
          <w:sz w:val="24"/>
          <w:szCs w:val="24"/>
          <w:lang w:val="en-US"/>
        </w:rPr>
        <w:t>.</w:t>
      </w:r>
      <w:r w:rsidR="0024107C" w:rsidRPr="003019C4">
        <w:rPr>
          <w:rFonts w:ascii="Times New Roman" w:hAnsi="Times New Roman"/>
          <w:b/>
          <w:sz w:val="24"/>
          <w:szCs w:val="24"/>
          <w:lang w:val="en-US"/>
        </w:rPr>
        <w:t>02</w:t>
      </w:r>
      <w:r w:rsidR="007A147B" w:rsidRPr="003019C4">
        <w:rPr>
          <w:rFonts w:ascii="Times New Roman" w:hAnsi="Times New Roman"/>
          <w:b/>
          <w:sz w:val="24"/>
          <w:szCs w:val="24"/>
          <w:lang w:val="en-US"/>
        </w:rPr>
        <w:t>.</w:t>
      </w:r>
      <w:r w:rsidR="0024107C" w:rsidRPr="003019C4">
        <w:rPr>
          <w:rFonts w:ascii="Times New Roman" w:hAnsi="Times New Roman"/>
          <w:b/>
          <w:sz w:val="24"/>
          <w:szCs w:val="24"/>
          <w:lang w:val="en-US"/>
        </w:rPr>
        <w:t>2017</w:t>
      </w:r>
      <w:r w:rsidRPr="003019C4">
        <w:rPr>
          <w:rFonts w:ascii="Times New Roman" w:hAnsi="Times New Roman"/>
          <w:b/>
          <w:sz w:val="24"/>
          <w:szCs w:val="24"/>
          <w:lang w:val="en-US"/>
        </w:rPr>
        <w:t>:</w:t>
      </w:r>
      <w:bookmarkStart w:id="2" w:name="_GoBack"/>
      <w:bookmarkEnd w:id="2"/>
    </w:p>
    <w:p w:rsidR="00312A4D" w:rsidRPr="00D714C1" w:rsidRDefault="00312A4D" w:rsidP="002C50E0">
      <w:pPr>
        <w:spacing w:after="0" w:line="288" w:lineRule="auto"/>
        <w:jc w:val="center"/>
        <w:rPr>
          <w:rFonts w:ascii="Times New Roman" w:hAnsi="Times New Roman"/>
          <w:sz w:val="24"/>
          <w:szCs w:val="24"/>
          <w:lang w:val="en-US"/>
        </w:rPr>
      </w:pPr>
    </w:p>
    <w:p w:rsidR="00312A4D" w:rsidRPr="00D714C1" w:rsidRDefault="00312A4D" w:rsidP="002C50E0">
      <w:pPr>
        <w:spacing w:after="0" w:line="288" w:lineRule="auto"/>
        <w:jc w:val="center"/>
        <w:rPr>
          <w:rFonts w:ascii="Times New Roman" w:hAnsi="Times New Roman"/>
          <w:sz w:val="24"/>
          <w:szCs w:val="24"/>
          <w:lang w:val="en-US"/>
        </w:rPr>
      </w:pPr>
    </w:p>
    <w:p w:rsidR="00312A4D" w:rsidRPr="00D714C1" w:rsidRDefault="00312A4D" w:rsidP="00312A4D">
      <w:pPr>
        <w:spacing w:after="0" w:line="288" w:lineRule="auto"/>
        <w:jc w:val="center"/>
        <w:rPr>
          <w:rFonts w:ascii="Times New Roman" w:hAnsi="Times New Roman"/>
          <w:sz w:val="24"/>
          <w:szCs w:val="24"/>
          <w:lang w:val="en-US"/>
        </w:rPr>
      </w:pPr>
      <w:r w:rsidRPr="00D714C1">
        <w:rPr>
          <w:rFonts w:ascii="Times New Roman" w:hAnsi="Times New Roman"/>
          <w:sz w:val="24"/>
          <w:szCs w:val="24"/>
          <w:lang w:val="en-US"/>
        </w:rPr>
        <w:t>_______________________</w:t>
      </w:r>
    </w:p>
    <w:p w:rsidR="00312A4D" w:rsidRPr="00D714C1" w:rsidRDefault="0024107C" w:rsidP="00312A4D">
      <w:pPr>
        <w:spacing w:after="0" w:line="288" w:lineRule="auto"/>
        <w:jc w:val="center"/>
        <w:rPr>
          <w:rFonts w:ascii="Times New Roman" w:hAnsi="Times New Roman"/>
          <w:sz w:val="24"/>
          <w:szCs w:val="24"/>
        </w:rPr>
      </w:pPr>
      <w:r w:rsidRPr="0024107C">
        <w:rPr>
          <w:rFonts w:ascii="Times New Roman" w:hAnsi="Times New Roman"/>
          <w:sz w:val="24"/>
          <w:szCs w:val="24"/>
        </w:rPr>
        <w:t>Йордан Ангелов Ангелов</w:t>
      </w:r>
      <w:r w:rsidR="00312A4D" w:rsidRPr="00D714C1">
        <w:rPr>
          <w:rFonts w:ascii="Times New Roman" w:hAnsi="Times New Roman"/>
          <w:sz w:val="24"/>
          <w:szCs w:val="24"/>
          <w:lang w:val="en-US"/>
        </w:rPr>
        <w:t xml:space="preserve"> </w:t>
      </w:r>
      <w:r w:rsidR="00312A4D" w:rsidRPr="00D714C1">
        <w:rPr>
          <w:rFonts w:ascii="Times New Roman" w:hAnsi="Times New Roman"/>
          <w:sz w:val="24"/>
          <w:szCs w:val="24"/>
        </w:rPr>
        <w:t>/</w:t>
      </w:r>
      <w:r w:rsidR="00312A4D" w:rsidRPr="00D714C1">
        <w:rPr>
          <w:rFonts w:ascii="Times New Roman" w:hAnsi="Times New Roman"/>
          <w:i/>
          <w:sz w:val="24"/>
          <w:szCs w:val="24"/>
          <w:lang w:val="en-US"/>
        </w:rPr>
        <w:t xml:space="preserve"> </w:t>
      </w:r>
      <w:r>
        <w:rPr>
          <w:rFonts w:ascii="Times New Roman" w:hAnsi="Times New Roman"/>
          <w:sz w:val="24"/>
          <w:szCs w:val="24"/>
          <w:lang w:val="en-US"/>
        </w:rPr>
        <w:t xml:space="preserve">Jordan </w:t>
      </w:r>
      <w:proofErr w:type="spellStart"/>
      <w:r>
        <w:rPr>
          <w:rFonts w:ascii="Times New Roman" w:hAnsi="Times New Roman"/>
          <w:sz w:val="24"/>
          <w:szCs w:val="24"/>
          <w:lang w:val="en-US"/>
        </w:rPr>
        <w:t>Angelov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Angelov</w:t>
      </w:r>
      <w:proofErr w:type="spellEnd"/>
    </w:p>
    <w:p w:rsidR="00312A4D" w:rsidRPr="00D714C1" w:rsidRDefault="00D714C1" w:rsidP="00312A4D">
      <w:pPr>
        <w:spacing w:after="0" w:line="288" w:lineRule="auto"/>
        <w:jc w:val="center"/>
        <w:rPr>
          <w:rFonts w:ascii="Times New Roman" w:hAnsi="Times New Roman"/>
          <w:sz w:val="24"/>
          <w:szCs w:val="24"/>
          <w:lang w:val="en-US"/>
        </w:rPr>
      </w:pPr>
      <w:r w:rsidRPr="00D714C1">
        <w:rPr>
          <w:rFonts w:ascii="Times New Roman" w:hAnsi="Times New Roman"/>
          <w:sz w:val="24"/>
          <w:szCs w:val="24"/>
        </w:rPr>
        <w:t xml:space="preserve">Изпълнителен директор / </w:t>
      </w:r>
      <w:r w:rsidRPr="00D714C1">
        <w:rPr>
          <w:rFonts w:ascii="Times New Roman" w:hAnsi="Times New Roman"/>
          <w:sz w:val="24"/>
          <w:szCs w:val="24"/>
          <w:lang w:val="en-US"/>
        </w:rPr>
        <w:t>Executive Director</w:t>
      </w:r>
    </w:p>
    <w:p w:rsidR="00312A4D" w:rsidRPr="00D714C1" w:rsidRDefault="00312A4D" w:rsidP="00312A4D">
      <w:pPr>
        <w:spacing w:after="0" w:line="288" w:lineRule="auto"/>
        <w:jc w:val="center"/>
        <w:rPr>
          <w:rFonts w:ascii="Times New Roman" w:hAnsi="Times New Roman"/>
          <w:sz w:val="24"/>
          <w:szCs w:val="24"/>
        </w:rPr>
      </w:pPr>
    </w:p>
    <w:p w:rsidR="00312A4D" w:rsidRPr="00D714C1" w:rsidRDefault="00312A4D" w:rsidP="00312A4D">
      <w:pPr>
        <w:spacing w:after="0" w:line="288" w:lineRule="auto"/>
        <w:jc w:val="center"/>
        <w:rPr>
          <w:rFonts w:ascii="Times New Roman" w:hAnsi="Times New Roman"/>
          <w:sz w:val="24"/>
          <w:szCs w:val="24"/>
        </w:rPr>
      </w:pPr>
    </w:p>
    <w:sectPr w:rsidR="00312A4D" w:rsidRPr="00D714C1" w:rsidSect="0025716A">
      <w:footerReference w:type="default" r:id="rId8"/>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474" w:rsidRDefault="00591474" w:rsidP="003D2D44">
      <w:pPr>
        <w:spacing w:after="0" w:line="240" w:lineRule="auto"/>
      </w:pPr>
      <w:r>
        <w:separator/>
      </w:r>
    </w:p>
  </w:endnote>
  <w:endnote w:type="continuationSeparator" w:id="0">
    <w:p w:rsidR="00591474" w:rsidRDefault="00591474" w:rsidP="003D2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74" w:rsidRDefault="00591474">
    <w:pPr>
      <w:pStyle w:val="Footer"/>
      <w:pBdr>
        <w:top w:val="thinThickSmallGap" w:sz="24" w:space="1" w:color="622423" w:themeColor="accent2" w:themeShade="7F"/>
      </w:pBdr>
      <w:rPr>
        <w:lang w:val="en-US"/>
      </w:rPr>
    </w:pPr>
    <w:r>
      <w:rPr>
        <w:rFonts w:asciiTheme="majorHAnsi" w:hAnsiTheme="majorHAnsi"/>
      </w:rPr>
      <w:t xml:space="preserve">Изпълнителен директор: </w:t>
    </w:r>
    <w:r w:rsidRPr="00C26EBD">
      <w:t>.................................. (</w:t>
    </w:r>
    <w:r w:rsidR="0024107C" w:rsidRPr="0024107C">
      <w:t>Йордан Ангелов Ангелов</w:t>
    </w:r>
    <w:r w:rsidRPr="00C26EBD">
      <w:t>/</w:t>
    </w:r>
    <w:r w:rsidRPr="00296461">
      <w:rPr>
        <w:i/>
        <w:sz w:val="22"/>
        <w:szCs w:val="22"/>
        <w:lang w:val="en-US"/>
      </w:rPr>
      <w:t xml:space="preserve"> </w:t>
    </w:r>
    <w:r w:rsidR="0024107C" w:rsidRPr="0024107C">
      <w:rPr>
        <w:lang w:val="en-US"/>
      </w:rPr>
      <w:t xml:space="preserve">Jordan </w:t>
    </w:r>
    <w:proofErr w:type="spellStart"/>
    <w:r w:rsidR="0024107C" w:rsidRPr="0024107C">
      <w:rPr>
        <w:lang w:val="en-US"/>
      </w:rPr>
      <w:t>Angelov</w:t>
    </w:r>
    <w:proofErr w:type="spellEnd"/>
    <w:r w:rsidR="0024107C" w:rsidRPr="0024107C">
      <w:rPr>
        <w:lang w:val="en-US"/>
      </w:rPr>
      <w:t xml:space="preserve"> </w:t>
    </w:r>
    <w:proofErr w:type="spellStart"/>
    <w:r w:rsidR="0024107C" w:rsidRPr="0024107C">
      <w:rPr>
        <w:lang w:val="en-US"/>
      </w:rPr>
      <w:t>Angelov</w:t>
    </w:r>
    <w:proofErr w:type="spellEnd"/>
    <w:r w:rsidRPr="00C26EBD">
      <w:t>)</w:t>
    </w:r>
  </w:p>
  <w:p w:rsidR="00591474" w:rsidRDefault="00591474">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02F64" w:rsidRPr="00002F64">
      <w:fldChar w:fldCharType="begin"/>
    </w:r>
    <w:r>
      <w:instrText xml:space="preserve"> PAGE   \* MERGEFORMAT </w:instrText>
    </w:r>
    <w:r w:rsidR="00002F64" w:rsidRPr="00002F64">
      <w:fldChar w:fldCharType="separate"/>
    </w:r>
    <w:r w:rsidR="00CB21E8" w:rsidRPr="00CB21E8">
      <w:rPr>
        <w:rFonts w:asciiTheme="majorHAnsi" w:hAnsiTheme="majorHAnsi"/>
        <w:noProof/>
      </w:rPr>
      <w:t>24</w:t>
    </w:r>
    <w:r w:rsidR="00002F64">
      <w:rPr>
        <w:rFonts w:asciiTheme="majorHAnsi" w:hAnsiTheme="majorHAnsi"/>
        <w:noProof/>
      </w:rPr>
      <w:fldChar w:fldCharType="end"/>
    </w:r>
  </w:p>
  <w:p w:rsidR="00591474" w:rsidRDefault="005914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474" w:rsidRDefault="00591474" w:rsidP="003D2D44">
      <w:pPr>
        <w:spacing w:after="0" w:line="240" w:lineRule="auto"/>
      </w:pPr>
      <w:r>
        <w:separator/>
      </w:r>
    </w:p>
  </w:footnote>
  <w:footnote w:type="continuationSeparator" w:id="0">
    <w:p w:rsidR="00591474" w:rsidRDefault="00591474" w:rsidP="003D2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64BE8"/>
    <w:multiLevelType w:val="hybridMultilevel"/>
    <w:tmpl w:val="6B506C66"/>
    <w:lvl w:ilvl="0" w:tplc="F456236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8D16F98"/>
    <w:multiLevelType w:val="hybridMultilevel"/>
    <w:tmpl w:val="5A5E6408"/>
    <w:lvl w:ilvl="0" w:tplc="833034FC">
      <w:start w:val="2"/>
      <w:numFmt w:val="upperRoman"/>
      <w:lvlText w:val="%1."/>
      <w:lvlJc w:val="righ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B6B4796"/>
    <w:multiLevelType w:val="hybridMultilevel"/>
    <w:tmpl w:val="008440B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FB11EB9"/>
    <w:multiLevelType w:val="hybridMultilevel"/>
    <w:tmpl w:val="C2966AF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58B31FD"/>
    <w:multiLevelType w:val="hybridMultilevel"/>
    <w:tmpl w:val="D72EB948"/>
    <w:lvl w:ilvl="0" w:tplc="04020001">
      <w:start w:val="1"/>
      <w:numFmt w:val="bullet"/>
      <w:lvlText w:val=""/>
      <w:lvlJc w:val="left"/>
      <w:pPr>
        <w:ind w:left="755" w:hanging="360"/>
      </w:pPr>
      <w:rPr>
        <w:rFonts w:ascii="Symbol" w:hAnsi="Symbol" w:hint="default"/>
      </w:rPr>
    </w:lvl>
    <w:lvl w:ilvl="1" w:tplc="04020003" w:tentative="1">
      <w:start w:val="1"/>
      <w:numFmt w:val="bullet"/>
      <w:lvlText w:val="o"/>
      <w:lvlJc w:val="left"/>
      <w:pPr>
        <w:ind w:left="1475" w:hanging="360"/>
      </w:pPr>
      <w:rPr>
        <w:rFonts w:ascii="Courier New" w:hAnsi="Courier New" w:cs="Courier New" w:hint="default"/>
      </w:rPr>
    </w:lvl>
    <w:lvl w:ilvl="2" w:tplc="04020005" w:tentative="1">
      <w:start w:val="1"/>
      <w:numFmt w:val="bullet"/>
      <w:lvlText w:val=""/>
      <w:lvlJc w:val="left"/>
      <w:pPr>
        <w:ind w:left="2195" w:hanging="360"/>
      </w:pPr>
      <w:rPr>
        <w:rFonts w:ascii="Wingdings" w:hAnsi="Wingdings" w:hint="default"/>
      </w:rPr>
    </w:lvl>
    <w:lvl w:ilvl="3" w:tplc="04020001" w:tentative="1">
      <w:start w:val="1"/>
      <w:numFmt w:val="bullet"/>
      <w:lvlText w:val=""/>
      <w:lvlJc w:val="left"/>
      <w:pPr>
        <w:ind w:left="2915" w:hanging="360"/>
      </w:pPr>
      <w:rPr>
        <w:rFonts w:ascii="Symbol" w:hAnsi="Symbol" w:hint="default"/>
      </w:rPr>
    </w:lvl>
    <w:lvl w:ilvl="4" w:tplc="04020003" w:tentative="1">
      <w:start w:val="1"/>
      <w:numFmt w:val="bullet"/>
      <w:lvlText w:val="o"/>
      <w:lvlJc w:val="left"/>
      <w:pPr>
        <w:ind w:left="3635" w:hanging="360"/>
      </w:pPr>
      <w:rPr>
        <w:rFonts w:ascii="Courier New" w:hAnsi="Courier New" w:cs="Courier New" w:hint="default"/>
      </w:rPr>
    </w:lvl>
    <w:lvl w:ilvl="5" w:tplc="04020005" w:tentative="1">
      <w:start w:val="1"/>
      <w:numFmt w:val="bullet"/>
      <w:lvlText w:val=""/>
      <w:lvlJc w:val="left"/>
      <w:pPr>
        <w:ind w:left="4355" w:hanging="360"/>
      </w:pPr>
      <w:rPr>
        <w:rFonts w:ascii="Wingdings" w:hAnsi="Wingdings" w:hint="default"/>
      </w:rPr>
    </w:lvl>
    <w:lvl w:ilvl="6" w:tplc="04020001" w:tentative="1">
      <w:start w:val="1"/>
      <w:numFmt w:val="bullet"/>
      <w:lvlText w:val=""/>
      <w:lvlJc w:val="left"/>
      <w:pPr>
        <w:ind w:left="5075" w:hanging="360"/>
      </w:pPr>
      <w:rPr>
        <w:rFonts w:ascii="Symbol" w:hAnsi="Symbol" w:hint="default"/>
      </w:rPr>
    </w:lvl>
    <w:lvl w:ilvl="7" w:tplc="04020003" w:tentative="1">
      <w:start w:val="1"/>
      <w:numFmt w:val="bullet"/>
      <w:lvlText w:val="o"/>
      <w:lvlJc w:val="left"/>
      <w:pPr>
        <w:ind w:left="5795" w:hanging="360"/>
      </w:pPr>
      <w:rPr>
        <w:rFonts w:ascii="Courier New" w:hAnsi="Courier New" w:cs="Courier New" w:hint="default"/>
      </w:rPr>
    </w:lvl>
    <w:lvl w:ilvl="8" w:tplc="04020005" w:tentative="1">
      <w:start w:val="1"/>
      <w:numFmt w:val="bullet"/>
      <w:lvlText w:val=""/>
      <w:lvlJc w:val="left"/>
      <w:pPr>
        <w:ind w:left="6515" w:hanging="360"/>
      </w:pPr>
      <w:rPr>
        <w:rFonts w:ascii="Wingdings" w:hAnsi="Wingdings" w:hint="default"/>
      </w:rPr>
    </w:lvl>
  </w:abstractNum>
  <w:abstractNum w:abstractNumId="5">
    <w:nsid w:val="24871147"/>
    <w:multiLevelType w:val="hybridMultilevel"/>
    <w:tmpl w:val="0CDA4C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A451F9"/>
    <w:multiLevelType w:val="hybridMultilevel"/>
    <w:tmpl w:val="D8AE2F9C"/>
    <w:lvl w:ilvl="0" w:tplc="0402001B">
      <w:start w:val="1"/>
      <w:numFmt w:val="low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64855A4"/>
    <w:multiLevelType w:val="hybridMultilevel"/>
    <w:tmpl w:val="0890D5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1913895"/>
    <w:multiLevelType w:val="hybridMultilevel"/>
    <w:tmpl w:val="FC8AD52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35B7396"/>
    <w:multiLevelType w:val="hybridMultilevel"/>
    <w:tmpl w:val="0688E09C"/>
    <w:lvl w:ilvl="0" w:tplc="0402000F">
      <w:start w:val="1"/>
      <w:numFmt w:val="decimal"/>
      <w:lvlText w:val="%1."/>
      <w:lvlJc w:val="left"/>
      <w:pPr>
        <w:ind w:left="1800" w:hanging="360"/>
      </w:p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0">
    <w:nsid w:val="3C206515"/>
    <w:multiLevelType w:val="hybridMultilevel"/>
    <w:tmpl w:val="B5645B1A"/>
    <w:lvl w:ilvl="0" w:tplc="BA9213D6">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675480A"/>
    <w:multiLevelType w:val="multilevel"/>
    <w:tmpl w:val="63D44B3C"/>
    <w:lvl w:ilvl="0">
      <w:start w:val="1"/>
      <w:numFmt w:val="decimal"/>
      <w:lvlText w:val="%1."/>
      <w:lvlJc w:val="left"/>
      <w:pPr>
        <w:tabs>
          <w:tab w:val="num" w:pos="510"/>
        </w:tabs>
        <w:ind w:left="510" w:hanging="510"/>
      </w:pPr>
      <w:rPr>
        <w:rFonts w:hint="default"/>
        <w:u w:val="none"/>
      </w:rPr>
    </w:lvl>
    <w:lvl w:ilvl="1">
      <w:start w:val="1"/>
      <w:numFmt w:val="decimal"/>
      <w:lvlText w:val="%1.%2"/>
      <w:lvlJc w:val="left"/>
      <w:pPr>
        <w:tabs>
          <w:tab w:val="num" w:pos="510"/>
        </w:tabs>
        <w:ind w:left="510" w:hanging="510"/>
      </w:pPr>
      <w:rPr>
        <w:rFonts w:ascii="Times New Roman" w:hAnsi="Times New Roman" w:cs="Times New Roman" w:hint="default"/>
        <w:sz w:val="22"/>
        <w:szCs w:val="22"/>
        <w:u w:val="none"/>
      </w:rPr>
    </w:lvl>
    <w:lvl w:ilvl="2">
      <w:start w:val="1"/>
      <w:numFmt w:val="decimal"/>
      <w:lvlText w:val="%1.%2.%3"/>
      <w:lvlJc w:val="left"/>
      <w:pPr>
        <w:tabs>
          <w:tab w:val="num" w:pos="510"/>
        </w:tabs>
        <w:ind w:left="510" w:hanging="510"/>
      </w:pPr>
      <w:rPr>
        <w:rFonts w:hint="default"/>
        <w:u w:val="none"/>
      </w:rPr>
    </w:lvl>
    <w:lvl w:ilvl="3">
      <w:start w:val="1"/>
      <w:numFmt w:val="lowerLetter"/>
      <w:lvlText w:val="%4."/>
      <w:lvlJc w:val="left"/>
      <w:pPr>
        <w:tabs>
          <w:tab w:val="num" w:pos="1134"/>
        </w:tabs>
        <w:ind w:left="1134" w:hanging="624"/>
      </w:pPr>
      <w:rPr>
        <w:rFonts w:hint="default"/>
        <w:u w:val="none"/>
      </w:rPr>
    </w:lvl>
    <w:lvl w:ilvl="4">
      <w:start w:val="1"/>
      <w:numFmt w:val="lowerRoman"/>
      <w:lvlText w:val="%5."/>
      <w:lvlJc w:val="left"/>
      <w:pPr>
        <w:tabs>
          <w:tab w:val="num" w:pos="1134"/>
        </w:tabs>
        <w:ind w:left="1134" w:firstLine="0"/>
      </w:pPr>
      <w:rPr>
        <w:rFonts w:hint="default"/>
      </w:rPr>
    </w:lvl>
    <w:lvl w:ilvl="5">
      <w:start w:val="1"/>
      <w:numFmt w:val="bullet"/>
      <w:lvlText w:val=""/>
      <w:lvlJc w:val="left"/>
      <w:pPr>
        <w:tabs>
          <w:tab w:val="num" w:pos="1134"/>
        </w:tabs>
        <w:ind w:left="1134" w:firstLine="0"/>
      </w:pPr>
      <w:rPr>
        <w:rFonts w:ascii="Symbol" w:hAnsi="Symbol" w:hint="default"/>
      </w:rPr>
    </w:lvl>
    <w:lvl w:ilvl="6">
      <w:start w:val="1"/>
      <w:numFmt w:val="decimal"/>
      <w:lvlText w:val="%1.%2.%3.%4.%5.%6.%7"/>
      <w:lvlJc w:val="left"/>
      <w:pPr>
        <w:tabs>
          <w:tab w:val="num" w:pos="1296"/>
        </w:tabs>
        <w:ind w:left="1296" w:hanging="1296"/>
      </w:pPr>
      <w:rPr>
        <w:rFonts w:hint="default"/>
        <w:u w:val="none"/>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9857A08"/>
    <w:multiLevelType w:val="hybridMultilevel"/>
    <w:tmpl w:val="B0A40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D3A550D"/>
    <w:multiLevelType w:val="hybridMultilevel"/>
    <w:tmpl w:val="CCC2BBD4"/>
    <w:lvl w:ilvl="0" w:tplc="16925EEA">
      <w:start w:val="3"/>
      <w:numFmt w:val="upperRoman"/>
      <w:lvlText w:val="%1."/>
      <w:lvlJc w:val="righ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F9D5F33"/>
    <w:multiLevelType w:val="hybridMultilevel"/>
    <w:tmpl w:val="FEE061E4"/>
    <w:lvl w:ilvl="0" w:tplc="0402000F">
      <w:start w:val="1"/>
      <w:numFmt w:val="decimal"/>
      <w:lvlText w:val="%1."/>
      <w:lvlJc w:val="left"/>
      <w:pPr>
        <w:ind w:left="720" w:hanging="360"/>
      </w:pPr>
      <w:rPr>
        <w:rFonts w:hint="default"/>
      </w:r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FEC2141"/>
    <w:multiLevelType w:val="hybridMultilevel"/>
    <w:tmpl w:val="6BC838F8"/>
    <w:lvl w:ilvl="0" w:tplc="679E7C5A">
      <w:start w:val="3"/>
      <w:numFmt w:val="upperRoman"/>
      <w:lvlText w:val="%1."/>
      <w:lvlJc w:val="righ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13A3C02"/>
    <w:multiLevelType w:val="hybridMultilevel"/>
    <w:tmpl w:val="C34251A8"/>
    <w:lvl w:ilvl="0" w:tplc="766EDD20">
      <w:start w:val="5"/>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80D1641"/>
    <w:multiLevelType w:val="hybridMultilevel"/>
    <w:tmpl w:val="6BC838F8"/>
    <w:lvl w:ilvl="0" w:tplc="679E7C5A">
      <w:start w:val="3"/>
      <w:numFmt w:val="upperRoman"/>
      <w:lvlText w:val="%1."/>
      <w:lvlJc w:val="righ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376DF6"/>
    <w:multiLevelType w:val="hybridMultilevel"/>
    <w:tmpl w:val="03E82CA4"/>
    <w:lvl w:ilvl="0" w:tplc="0402001B">
      <w:start w:val="1"/>
      <w:numFmt w:val="low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4907B69"/>
    <w:multiLevelType w:val="hybridMultilevel"/>
    <w:tmpl w:val="6BC838F8"/>
    <w:lvl w:ilvl="0" w:tplc="679E7C5A">
      <w:start w:val="3"/>
      <w:numFmt w:val="upperRoman"/>
      <w:lvlText w:val="%1."/>
      <w:lvlJc w:val="righ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50A4BD2"/>
    <w:multiLevelType w:val="hybridMultilevel"/>
    <w:tmpl w:val="D902B76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797302F"/>
    <w:multiLevelType w:val="hybridMultilevel"/>
    <w:tmpl w:val="5A30448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896602E"/>
    <w:multiLevelType w:val="hybridMultilevel"/>
    <w:tmpl w:val="FF7A9B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7BB7796B"/>
    <w:multiLevelType w:val="hybridMultilevel"/>
    <w:tmpl w:val="9D2888E8"/>
    <w:lvl w:ilvl="0" w:tplc="12A0FCC6">
      <w:start w:val="4"/>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C4530F5"/>
    <w:multiLevelType w:val="hybridMultilevel"/>
    <w:tmpl w:val="ED940F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7D3A6349"/>
    <w:multiLevelType w:val="hybridMultilevel"/>
    <w:tmpl w:val="6E90114A"/>
    <w:lvl w:ilvl="0" w:tplc="04020001">
      <w:start w:val="1"/>
      <w:numFmt w:val="bullet"/>
      <w:lvlText w:val=""/>
      <w:lvlJc w:val="left"/>
      <w:pPr>
        <w:ind w:left="755" w:hanging="360"/>
      </w:pPr>
      <w:rPr>
        <w:rFonts w:ascii="Symbol" w:hAnsi="Symbol" w:hint="default"/>
      </w:rPr>
    </w:lvl>
    <w:lvl w:ilvl="1" w:tplc="04020003" w:tentative="1">
      <w:start w:val="1"/>
      <w:numFmt w:val="bullet"/>
      <w:lvlText w:val="o"/>
      <w:lvlJc w:val="left"/>
      <w:pPr>
        <w:ind w:left="1475" w:hanging="360"/>
      </w:pPr>
      <w:rPr>
        <w:rFonts w:ascii="Courier New" w:hAnsi="Courier New" w:cs="Courier New" w:hint="default"/>
      </w:rPr>
    </w:lvl>
    <w:lvl w:ilvl="2" w:tplc="04020005" w:tentative="1">
      <w:start w:val="1"/>
      <w:numFmt w:val="bullet"/>
      <w:lvlText w:val=""/>
      <w:lvlJc w:val="left"/>
      <w:pPr>
        <w:ind w:left="2195" w:hanging="360"/>
      </w:pPr>
      <w:rPr>
        <w:rFonts w:ascii="Wingdings" w:hAnsi="Wingdings" w:hint="default"/>
      </w:rPr>
    </w:lvl>
    <w:lvl w:ilvl="3" w:tplc="04020001" w:tentative="1">
      <w:start w:val="1"/>
      <w:numFmt w:val="bullet"/>
      <w:lvlText w:val=""/>
      <w:lvlJc w:val="left"/>
      <w:pPr>
        <w:ind w:left="2915" w:hanging="360"/>
      </w:pPr>
      <w:rPr>
        <w:rFonts w:ascii="Symbol" w:hAnsi="Symbol" w:hint="default"/>
      </w:rPr>
    </w:lvl>
    <w:lvl w:ilvl="4" w:tplc="04020003" w:tentative="1">
      <w:start w:val="1"/>
      <w:numFmt w:val="bullet"/>
      <w:lvlText w:val="o"/>
      <w:lvlJc w:val="left"/>
      <w:pPr>
        <w:ind w:left="3635" w:hanging="360"/>
      </w:pPr>
      <w:rPr>
        <w:rFonts w:ascii="Courier New" w:hAnsi="Courier New" w:cs="Courier New" w:hint="default"/>
      </w:rPr>
    </w:lvl>
    <w:lvl w:ilvl="5" w:tplc="04020005" w:tentative="1">
      <w:start w:val="1"/>
      <w:numFmt w:val="bullet"/>
      <w:lvlText w:val=""/>
      <w:lvlJc w:val="left"/>
      <w:pPr>
        <w:ind w:left="4355" w:hanging="360"/>
      </w:pPr>
      <w:rPr>
        <w:rFonts w:ascii="Wingdings" w:hAnsi="Wingdings" w:hint="default"/>
      </w:rPr>
    </w:lvl>
    <w:lvl w:ilvl="6" w:tplc="04020001" w:tentative="1">
      <w:start w:val="1"/>
      <w:numFmt w:val="bullet"/>
      <w:lvlText w:val=""/>
      <w:lvlJc w:val="left"/>
      <w:pPr>
        <w:ind w:left="5075" w:hanging="360"/>
      </w:pPr>
      <w:rPr>
        <w:rFonts w:ascii="Symbol" w:hAnsi="Symbol" w:hint="default"/>
      </w:rPr>
    </w:lvl>
    <w:lvl w:ilvl="7" w:tplc="04020003" w:tentative="1">
      <w:start w:val="1"/>
      <w:numFmt w:val="bullet"/>
      <w:lvlText w:val="o"/>
      <w:lvlJc w:val="left"/>
      <w:pPr>
        <w:ind w:left="5795" w:hanging="360"/>
      </w:pPr>
      <w:rPr>
        <w:rFonts w:ascii="Courier New" w:hAnsi="Courier New" w:cs="Courier New" w:hint="default"/>
      </w:rPr>
    </w:lvl>
    <w:lvl w:ilvl="8" w:tplc="04020005" w:tentative="1">
      <w:start w:val="1"/>
      <w:numFmt w:val="bullet"/>
      <w:lvlText w:val=""/>
      <w:lvlJc w:val="left"/>
      <w:pPr>
        <w:ind w:left="6515" w:hanging="360"/>
      </w:pPr>
      <w:rPr>
        <w:rFonts w:ascii="Wingdings" w:hAnsi="Wingdings" w:hint="default"/>
      </w:rPr>
    </w:lvl>
  </w:abstractNum>
  <w:abstractNum w:abstractNumId="26">
    <w:nsid w:val="7ED87CC9"/>
    <w:multiLevelType w:val="hybridMultilevel"/>
    <w:tmpl w:val="1340DD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0"/>
  </w:num>
  <w:num w:numId="4">
    <w:abstractNumId w:val="1"/>
  </w:num>
  <w:num w:numId="5">
    <w:abstractNumId w:val="19"/>
  </w:num>
  <w:num w:numId="6">
    <w:abstractNumId w:val="11"/>
  </w:num>
  <w:num w:numId="7">
    <w:abstractNumId w:val="3"/>
  </w:num>
  <w:num w:numId="8">
    <w:abstractNumId w:val="8"/>
  </w:num>
  <w:num w:numId="9">
    <w:abstractNumId w:val="20"/>
  </w:num>
  <w:num w:numId="10">
    <w:abstractNumId w:val="21"/>
  </w:num>
  <w:num w:numId="11">
    <w:abstractNumId w:val="2"/>
  </w:num>
  <w:num w:numId="12">
    <w:abstractNumId w:val="14"/>
  </w:num>
  <w:num w:numId="13">
    <w:abstractNumId w:val="9"/>
  </w:num>
  <w:num w:numId="14">
    <w:abstractNumId w:val="12"/>
  </w:num>
  <w:num w:numId="15">
    <w:abstractNumId w:val="7"/>
  </w:num>
  <w:num w:numId="16">
    <w:abstractNumId w:val="25"/>
  </w:num>
  <w:num w:numId="17">
    <w:abstractNumId w:val="24"/>
  </w:num>
  <w:num w:numId="18">
    <w:abstractNumId w:val="22"/>
  </w:num>
  <w:num w:numId="19">
    <w:abstractNumId w:val="4"/>
  </w:num>
  <w:num w:numId="20">
    <w:abstractNumId w:val="15"/>
  </w:num>
  <w:num w:numId="21">
    <w:abstractNumId w:val="23"/>
  </w:num>
  <w:num w:numId="22">
    <w:abstractNumId w:val="13"/>
  </w:num>
  <w:num w:numId="23">
    <w:abstractNumId w:val="17"/>
  </w:num>
  <w:num w:numId="24">
    <w:abstractNumId w:val="16"/>
  </w:num>
  <w:num w:numId="25">
    <w:abstractNumId w:val="18"/>
  </w:num>
  <w:num w:numId="26">
    <w:abstractNumId w:val="6"/>
  </w:num>
  <w:num w:numId="2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TT">
    <w15:presenceInfo w15:providerId="None" w15:userId="DTT"/>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rsids>
    <w:rsidRoot w:val="00E94A98"/>
    <w:rsid w:val="0000088C"/>
    <w:rsid w:val="000025ED"/>
    <w:rsid w:val="000027EC"/>
    <w:rsid w:val="00002F64"/>
    <w:rsid w:val="000079E8"/>
    <w:rsid w:val="00023F02"/>
    <w:rsid w:val="00027B7C"/>
    <w:rsid w:val="00030AFB"/>
    <w:rsid w:val="00033C6C"/>
    <w:rsid w:val="000408B9"/>
    <w:rsid w:val="00047EEA"/>
    <w:rsid w:val="00051078"/>
    <w:rsid w:val="00051D3D"/>
    <w:rsid w:val="00052C97"/>
    <w:rsid w:val="000649EC"/>
    <w:rsid w:val="000669A9"/>
    <w:rsid w:val="00073AC0"/>
    <w:rsid w:val="0007431C"/>
    <w:rsid w:val="00080B76"/>
    <w:rsid w:val="00084958"/>
    <w:rsid w:val="00087A26"/>
    <w:rsid w:val="00091CC8"/>
    <w:rsid w:val="00092A10"/>
    <w:rsid w:val="000B05A7"/>
    <w:rsid w:val="000B705A"/>
    <w:rsid w:val="000D444B"/>
    <w:rsid w:val="000E50B5"/>
    <w:rsid w:val="000F46D2"/>
    <w:rsid w:val="00102411"/>
    <w:rsid w:val="001061D8"/>
    <w:rsid w:val="001109BA"/>
    <w:rsid w:val="001150A7"/>
    <w:rsid w:val="00120FC8"/>
    <w:rsid w:val="00124721"/>
    <w:rsid w:val="001271BF"/>
    <w:rsid w:val="00141F84"/>
    <w:rsid w:val="001470A2"/>
    <w:rsid w:val="001473F2"/>
    <w:rsid w:val="00147661"/>
    <w:rsid w:val="00151235"/>
    <w:rsid w:val="00153A17"/>
    <w:rsid w:val="00163F41"/>
    <w:rsid w:val="001644AD"/>
    <w:rsid w:val="001742C8"/>
    <w:rsid w:val="001770EE"/>
    <w:rsid w:val="00180264"/>
    <w:rsid w:val="00185489"/>
    <w:rsid w:val="0018597F"/>
    <w:rsid w:val="001A0C37"/>
    <w:rsid w:val="001A343E"/>
    <w:rsid w:val="001B0C1E"/>
    <w:rsid w:val="001B4689"/>
    <w:rsid w:val="001C04EC"/>
    <w:rsid w:val="001D02C1"/>
    <w:rsid w:val="001D04FD"/>
    <w:rsid w:val="001D0D38"/>
    <w:rsid w:val="001D39B5"/>
    <w:rsid w:val="001D3C1E"/>
    <w:rsid w:val="001D610D"/>
    <w:rsid w:val="001D6644"/>
    <w:rsid w:val="001D727D"/>
    <w:rsid w:val="001E21D8"/>
    <w:rsid w:val="001E2B24"/>
    <w:rsid w:val="001E36A6"/>
    <w:rsid w:val="001E3739"/>
    <w:rsid w:val="001E5122"/>
    <w:rsid w:val="001E7A01"/>
    <w:rsid w:val="001F3327"/>
    <w:rsid w:val="002008B6"/>
    <w:rsid w:val="00207B07"/>
    <w:rsid w:val="0022066F"/>
    <w:rsid w:val="00224729"/>
    <w:rsid w:val="00226BD6"/>
    <w:rsid w:val="00231486"/>
    <w:rsid w:val="00232C19"/>
    <w:rsid w:val="002333BE"/>
    <w:rsid w:val="0024107C"/>
    <w:rsid w:val="002431BD"/>
    <w:rsid w:val="00250899"/>
    <w:rsid w:val="00251495"/>
    <w:rsid w:val="0025344B"/>
    <w:rsid w:val="0025716A"/>
    <w:rsid w:val="00260D23"/>
    <w:rsid w:val="002629C6"/>
    <w:rsid w:val="002708CA"/>
    <w:rsid w:val="00274429"/>
    <w:rsid w:val="00276061"/>
    <w:rsid w:val="00284203"/>
    <w:rsid w:val="002855A2"/>
    <w:rsid w:val="00286C36"/>
    <w:rsid w:val="002904F6"/>
    <w:rsid w:val="00294406"/>
    <w:rsid w:val="002A0931"/>
    <w:rsid w:val="002A70BC"/>
    <w:rsid w:val="002C50E0"/>
    <w:rsid w:val="002E1EED"/>
    <w:rsid w:val="002E4954"/>
    <w:rsid w:val="002E6036"/>
    <w:rsid w:val="002F4071"/>
    <w:rsid w:val="003019C4"/>
    <w:rsid w:val="00302DAC"/>
    <w:rsid w:val="003030EC"/>
    <w:rsid w:val="00312A4D"/>
    <w:rsid w:val="00312F9A"/>
    <w:rsid w:val="00317C6A"/>
    <w:rsid w:val="00330485"/>
    <w:rsid w:val="0033175F"/>
    <w:rsid w:val="00336E5D"/>
    <w:rsid w:val="00342EAF"/>
    <w:rsid w:val="003439DB"/>
    <w:rsid w:val="00350C1D"/>
    <w:rsid w:val="0035119B"/>
    <w:rsid w:val="003532FD"/>
    <w:rsid w:val="003563D2"/>
    <w:rsid w:val="00362020"/>
    <w:rsid w:val="00365D02"/>
    <w:rsid w:val="003756C0"/>
    <w:rsid w:val="00375731"/>
    <w:rsid w:val="00384A5B"/>
    <w:rsid w:val="003938B8"/>
    <w:rsid w:val="00394946"/>
    <w:rsid w:val="0039720D"/>
    <w:rsid w:val="003B1BD8"/>
    <w:rsid w:val="003B3C1E"/>
    <w:rsid w:val="003B7530"/>
    <w:rsid w:val="003B7958"/>
    <w:rsid w:val="003C0B98"/>
    <w:rsid w:val="003C2A2D"/>
    <w:rsid w:val="003C7434"/>
    <w:rsid w:val="003D2D44"/>
    <w:rsid w:val="003D30C2"/>
    <w:rsid w:val="003D6AC5"/>
    <w:rsid w:val="003E1E63"/>
    <w:rsid w:val="003F786E"/>
    <w:rsid w:val="0040041F"/>
    <w:rsid w:val="00405E95"/>
    <w:rsid w:val="00406EEE"/>
    <w:rsid w:val="004122DB"/>
    <w:rsid w:val="004217A9"/>
    <w:rsid w:val="004221F0"/>
    <w:rsid w:val="00433CA0"/>
    <w:rsid w:val="00434791"/>
    <w:rsid w:val="0043549B"/>
    <w:rsid w:val="00443F1D"/>
    <w:rsid w:val="00444645"/>
    <w:rsid w:val="00444753"/>
    <w:rsid w:val="0044570B"/>
    <w:rsid w:val="00447BFF"/>
    <w:rsid w:val="00451202"/>
    <w:rsid w:val="004541A0"/>
    <w:rsid w:val="00466AE3"/>
    <w:rsid w:val="00471890"/>
    <w:rsid w:val="00475793"/>
    <w:rsid w:val="004858B7"/>
    <w:rsid w:val="004A3A18"/>
    <w:rsid w:val="004B17C5"/>
    <w:rsid w:val="004C2738"/>
    <w:rsid w:val="004C46F4"/>
    <w:rsid w:val="004C4F5F"/>
    <w:rsid w:val="004D62EB"/>
    <w:rsid w:val="004E2B8D"/>
    <w:rsid w:val="004E30A9"/>
    <w:rsid w:val="004E330A"/>
    <w:rsid w:val="00501098"/>
    <w:rsid w:val="0050282A"/>
    <w:rsid w:val="00517E5A"/>
    <w:rsid w:val="00524494"/>
    <w:rsid w:val="00530CF3"/>
    <w:rsid w:val="0053189E"/>
    <w:rsid w:val="00532D59"/>
    <w:rsid w:val="00552A1C"/>
    <w:rsid w:val="00561969"/>
    <w:rsid w:val="005717F4"/>
    <w:rsid w:val="00585DE1"/>
    <w:rsid w:val="00591474"/>
    <w:rsid w:val="00593CA4"/>
    <w:rsid w:val="005951F4"/>
    <w:rsid w:val="005A00F2"/>
    <w:rsid w:val="005A741C"/>
    <w:rsid w:val="005B05B1"/>
    <w:rsid w:val="005B1F80"/>
    <w:rsid w:val="005D0394"/>
    <w:rsid w:val="005D407A"/>
    <w:rsid w:val="005D7913"/>
    <w:rsid w:val="005E3DE5"/>
    <w:rsid w:val="005E69DF"/>
    <w:rsid w:val="005F0A53"/>
    <w:rsid w:val="005F1AD5"/>
    <w:rsid w:val="005F3891"/>
    <w:rsid w:val="005F5070"/>
    <w:rsid w:val="005F5631"/>
    <w:rsid w:val="006003F9"/>
    <w:rsid w:val="00600930"/>
    <w:rsid w:val="0060132E"/>
    <w:rsid w:val="00601F62"/>
    <w:rsid w:val="006021C4"/>
    <w:rsid w:val="00602FB2"/>
    <w:rsid w:val="00604B4B"/>
    <w:rsid w:val="006051F8"/>
    <w:rsid w:val="00605CB6"/>
    <w:rsid w:val="00613539"/>
    <w:rsid w:val="00625C75"/>
    <w:rsid w:val="006362F0"/>
    <w:rsid w:val="006369C5"/>
    <w:rsid w:val="00640785"/>
    <w:rsid w:val="00646B4B"/>
    <w:rsid w:val="00655CE7"/>
    <w:rsid w:val="00662CF1"/>
    <w:rsid w:val="006739DB"/>
    <w:rsid w:val="00681AE3"/>
    <w:rsid w:val="00695BEC"/>
    <w:rsid w:val="00697B12"/>
    <w:rsid w:val="006A4CC4"/>
    <w:rsid w:val="006A7EDC"/>
    <w:rsid w:val="006B7E37"/>
    <w:rsid w:val="006C7E57"/>
    <w:rsid w:val="006D1E59"/>
    <w:rsid w:val="006D77B7"/>
    <w:rsid w:val="006E4F5A"/>
    <w:rsid w:val="006E53F7"/>
    <w:rsid w:val="006E5956"/>
    <w:rsid w:val="006E5A5F"/>
    <w:rsid w:val="006F0E8E"/>
    <w:rsid w:val="006F3F77"/>
    <w:rsid w:val="006F50FF"/>
    <w:rsid w:val="006F56D5"/>
    <w:rsid w:val="006F7A15"/>
    <w:rsid w:val="00704B91"/>
    <w:rsid w:val="00706572"/>
    <w:rsid w:val="00717352"/>
    <w:rsid w:val="00720571"/>
    <w:rsid w:val="00727FA4"/>
    <w:rsid w:val="0073041F"/>
    <w:rsid w:val="0073254E"/>
    <w:rsid w:val="00732BFB"/>
    <w:rsid w:val="00740A7C"/>
    <w:rsid w:val="00740C95"/>
    <w:rsid w:val="007512D1"/>
    <w:rsid w:val="00752281"/>
    <w:rsid w:val="007574D9"/>
    <w:rsid w:val="00771E55"/>
    <w:rsid w:val="0077253C"/>
    <w:rsid w:val="0077564F"/>
    <w:rsid w:val="00777814"/>
    <w:rsid w:val="00781E41"/>
    <w:rsid w:val="00784C87"/>
    <w:rsid w:val="00785497"/>
    <w:rsid w:val="007A0247"/>
    <w:rsid w:val="007A147B"/>
    <w:rsid w:val="007A1658"/>
    <w:rsid w:val="007A585D"/>
    <w:rsid w:val="007B12FD"/>
    <w:rsid w:val="007B3BB7"/>
    <w:rsid w:val="007B46A4"/>
    <w:rsid w:val="007B63EE"/>
    <w:rsid w:val="007B6E19"/>
    <w:rsid w:val="007C79DB"/>
    <w:rsid w:val="007D1D50"/>
    <w:rsid w:val="007D5C14"/>
    <w:rsid w:val="007E47A1"/>
    <w:rsid w:val="007F19E7"/>
    <w:rsid w:val="008019F4"/>
    <w:rsid w:val="00806FA1"/>
    <w:rsid w:val="00811C3B"/>
    <w:rsid w:val="00813DA7"/>
    <w:rsid w:val="008248D6"/>
    <w:rsid w:val="00825E44"/>
    <w:rsid w:val="00825F08"/>
    <w:rsid w:val="00833030"/>
    <w:rsid w:val="00834BFF"/>
    <w:rsid w:val="00844898"/>
    <w:rsid w:val="00851DC8"/>
    <w:rsid w:val="0085492A"/>
    <w:rsid w:val="008559FD"/>
    <w:rsid w:val="00856C0D"/>
    <w:rsid w:val="008624BD"/>
    <w:rsid w:val="00881BCA"/>
    <w:rsid w:val="00885DE1"/>
    <w:rsid w:val="00887FEF"/>
    <w:rsid w:val="0089685A"/>
    <w:rsid w:val="008A1E90"/>
    <w:rsid w:val="008A681D"/>
    <w:rsid w:val="008B0E9B"/>
    <w:rsid w:val="008C15AA"/>
    <w:rsid w:val="008C4B5D"/>
    <w:rsid w:val="008C71EF"/>
    <w:rsid w:val="008D16D9"/>
    <w:rsid w:val="008F447F"/>
    <w:rsid w:val="008F4661"/>
    <w:rsid w:val="008F46A3"/>
    <w:rsid w:val="00901B09"/>
    <w:rsid w:val="00904B0E"/>
    <w:rsid w:val="00907468"/>
    <w:rsid w:val="00910B37"/>
    <w:rsid w:val="00916231"/>
    <w:rsid w:val="00916311"/>
    <w:rsid w:val="0092496E"/>
    <w:rsid w:val="00924FA9"/>
    <w:rsid w:val="009257BC"/>
    <w:rsid w:val="00926804"/>
    <w:rsid w:val="00935778"/>
    <w:rsid w:val="0093580D"/>
    <w:rsid w:val="00935C65"/>
    <w:rsid w:val="0094426D"/>
    <w:rsid w:val="009577FC"/>
    <w:rsid w:val="009668A1"/>
    <w:rsid w:val="00966982"/>
    <w:rsid w:val="0097233E"/>
    <w:rsid w:val="00976331"/>
    <w:rsid w:val="00976CE1"/>
    <w:rsid w:val="0098193C"/>
    <w:rsid w:val="009A0746"/>
    <w:rsid w:val="009A63ED"/>
    <w:rsid w:val="009B3F32"/>
    <w:rsid w:val="009C69EC"/>
    <w:rsid w:val="009E1FB5"/>
    <w:rsid w:val="009E64BE"/>
    <w:rsid w:val="00A02759"/>
    <w:rsid w:val="00A132EC"/>
    <w:rsid w:val="00A152C2"/>
    <w:rsid w:val="00A153A3"/>
    <w:rsid w:val="00A259A4"/>
    <w:rsid w:val="00A27AD7"/>
    <w:rsid w:val="00A342D8"/>
    <w:rsid w:val="00A403E3"/>
    <w:rsid w:val="00A4785A"/>
    <w:rsid w:val="00A5154E"/>
    <w:rsid w:val="00A52BFB"/>
    <w:rsid w:val="00A56ABF"/>
    <w:rsid w:val="00A61A52"/>
    <w:rsid w:val="00A66199"/>
    <w:rsid w:val="00A6715B"/>
    <w:rsid w:val="00A87C65"/>
    <w:rsid w:val="00AA474E"/>
    <w:rsid w:val="00AB0CBE"/>
    <w:rsid w:val="00AC1B38"/>
    <w:rsid w:val="00AC7772"/>
    <w:rsid w:val="00AD2D13"/>
    <w:rsid w:val="00AD5CE0"/>
    <w:rsid w:val="00AE2DC7"/>
    <w:rsid w:val="00AE580D"/>
    <w:rsid w:val="00AE7D99"/>
    <w:rsid w:val="00AF63BB"/>
    <w:rsid w:val="00AF713D"/>
    <w:rsid w:val="00B11358"/>
    <w:rsid w:val="00B13C26"/>
    <w:rsid w:val="00B1487B"/>
    <w:rsid w:val="00B14A5F"/>
    <w:rsid w:val="00B20815"/>
    <w:rsid w:val="00B31CA7"/>
    <w:rsid w:val="00B44F84"/>
    <w:rsid w:val="00B46702"/>
    <w:rsid w:val="00B54BD9"/>
    <w:rsid w:val="00B6530E"/>
    <w:rsid w:val="00B6666B"/>
    <w:rsid w:val="00B67235"/>
    <w:rsid w:val="00B75C3A"/>
    <w:rsid w:val="00B81DA5"/>
    <w:rsid w:val="00B8552D"/>
    <w:rsid w:val="00B9154F"/>
    <w:rsid w:val="00B91CE8"/>
    <w:rsid w:val="00B91EED"/>
    <w:rsid w:val="00B950E4"/>
    <w:rsid w:val="00BF36CE"/>
    <w:rsid w:val="00BF42BF"/>
    <w:rsid w:val="00C05527"/>
    <w:rsid w:val="00C05951"/>
    <w:rsid w:val="00C0766A"/>
    <w:rsid w:val="00C14A56"/>
    <w:rsid w:val="00C20CCF"/>
    <w:rsid w:val="00C23C3B"/>
    <w:rsid w:val="00C35950"/>
    <w:rsid w:val="00C37899"/>
    <w:rsid w:val="00C42572"/>
    <w:rsid w:val="00C453A9"/>
    <w:rsid w:val="00C46DEE"/>
    <w:rsid w:val="00C651E8"/>
    <w:rsid w:val="00C66870"/>
    <w:rsid w:val="00C67138"/>
    <w:rsid w:val="00C674EF"/>
    <w:rsid w:val="00C7476C"/>
    <w:rsid w:val="00C74796"/>
    <w:rsid w:val="00C76000"/>
    <w:rsid w:val="00C7669F"/>
    <w:rsid w:val="00C95476"/>
    <w:rsid w:val="00C96ED5"/>
    <w:rsid w:val="00CB1295"/>
    <w:rsid w:val="00CB21E8"/>
    <w:rsid w:val="00CB6B6B"/>
    <w:rsid w:val="00CC2332"/>
    <w:rsid w:val="00CD1204"/>
    <w:rsid w:val="00CD67AE"/>
    <w:rsid w:val="00CE4E82"/>
    <w:rsid w:val="00CE6192"/>
    <w:rsid w:val="00CF0948"/>
    <w:rsid w:val="00CF1F3D"/>
    <w:rsid w:val="00CF4079"/>
    <w:rsid w:val="00D0669C"/>
    <w:rsid w:val="00D1247C"/>
    <w:rsid w:val="00D12B5D"/>
    <w:rsid w:val="00D2302C"/>
    <w:rsid w:val="00D34858"/>
    <w:rsid w:val="00D572DC"/>
    <w:rsid w:val="00D6205D"/>
    <w:rsid w:val="00D65F71"/>
    <w:rsid w:val="00D6679F"/>
    <w:rsid w:val="00D678C6"/>
    <w:rsid w:val="00D714C1"/>
    <w:rsid w:val="00D732C7"/>
    <w:rsid w:val="00D74F5B"/>
    <w:rsid w:val="00D83966"/>
    <w:rsid w:val="00D87C77"/>
    <w:rsid w:val="00D90A2F"/>
    <w:rsid w:val="00D92320"/>
    <w:rsid w:val="00D95CD8"/>
    <w:rsid w:val="00DA5826"/>
    <w:rsid w:val="00DA608C"/>
    <w:rsid w:val="00DA6999"/>
    <w:rsid w:val="00DA79DA"/>
    <w:rsid w:val="00DB48E2"/>
    <w:rsid w:val="00DB6A81"/>
    <w:rsid w:val="00DB75F8"/>
    <w:rsid w:val="00DD0796"/>
    <w:rsid w:val="00DE594E"/>
    <w:rsid w:val="00DE6A1A"/>
    <w:rsid w:val="00DF32CF"/>
    <w:rsid w:val="00DF3924"/>
    <w:rsid w:val="00DF5494"/>
    <w:rsid w:val="00E02989"/>
    <w:rsid w:val="00E04C1B"/>
    <w:rsid w:val="00E1030F"/>
    <w:rsid w:val="00E231C5"/>
    <w:rsid w:val="00E237B2"/>
    <w:rsid w:val="00E26872"/>
    <w:rsid w:val="00E27449"/>
    <w:rsid w:val="00E416B7"/>
    <w:rsid w:val="00E45B88"/>
    <w:rsid w:val="00E54E28"/>
    <w:rsid w:val="00E7004D"/>
    <w:rsid w:val="00E71C9C"/>
    <w:rsid w:val="00E810DF"/>
    <w:rsid w:val="00E834D6"/>
    <w:rsid w:val="00E915EA"/>
    <w:rsid w:val="00E94A98"/>
    <w:rsid w:val="00E955B3"/>
    <w:rsid w:val="00EA1BAB"/>
    <w:rsid w:val="00EA33E7"/>
    <w:rsid w:val="00EB743B"/>
    <w:rsid w:val="00EC1CBF"/>
    <w:rsid w:val="00EC7404"/>
    <w:rsid w:val="00ED2430"/>
    <w:rsid w:val="00ED263E"/>
    <w:rsid w:val="00ED458F"/>
    <w:rsid w:val="00ED69CE"/>
    <w:rsid w:val="00EE1F1E"/>
    <w:rsid w:val="00EE2E62"/>
    <w:rsid w:val="00EE6ABB"/>
    <w:rsid w:val="00EF28C8"/>
    <w:rsid w:val="00EF6EEA"/>
    <w:rsid w:val="00F11503"/>
    <w:rsid w:val="00F116CD"/>
    <w:rsid w:val="00F211CE"/>
    <w:rsid w:val="00F22EC0"/>
    <w:rsid w:val="00F241B7"/>
    <w:rsid w:val="00F32EB2"/>
    <w:rsid w:val="00F3601F"/>
    <w:rsid w:val="00F3742D"/>
    <w:rsid w:val="00F54903"/>
    <w:rsid w:val="00F56CA0"/>
    <w:rsid w:val="00F62DA5"/>
    <w:rsid w:val="00F670F1"/>
    <w:rsid w:val="00F75A33"/>
    <w:rsid w:val="00F762B7"/>
    <w:rsid w:val="00F81B0D"/>
    <w:rsid w:val="00F822E6"/>
    <w:rsid w:val="00F9598A"/>
    <w:rsid w:val="00FA212A"/>
    <w:rsid w:val="00FA7FEE"/>
    <w:rsid w:val="00FB543D"/>
    <w:rsid w:val="00FB6EB5"/>
    <w:rsid w:val="00FC23DF"/>
    <w:rsid w:val="00FD2B2E"/>
    <w:rsid w:val="00FE1E91"/>
    <w:rsid w:val="00FE2248"/>
    <w:rsid w:val="00FE718F"/>
    <w:rsid w:val="00FF0FDF"/>
    <w:rsid w:val="00FF1226"/>
    <w:rsid w:val="00FF2855"/>
    <w:rsid w:val="00FF3CD6"/>
    <w:rsid w:val="00FF52F4"/>
    <w:rsid w:val="00FF744B"/>
    <w:rsid w:val="00FF793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4A98"/>
    <w:pPr>
      <w:tabs>
        <w:tab w:val="center" w:pos="4153"/>
        <w:tab w:val="right" w:pos="8306"/>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rsid w:val="00E94A98"/>
    <w:rPr>
      <w:rFonts w:ascii="Times New Roman" w:eastAsia="Times New Roman" w:hAnsi="Times New Roman" w:cs="Times New Roman"/>
      <w:sz w:val="20"/>
      <w:szCs w:val="20"/>
    </w:rPr>
  </w:style>
  <w:style w:type="paragraph" w:styleId="BodyText">
    <w:name w:val="Body Text"/>
    <w:basedOn w:val="Normal"/>
    <w:link w:val="BodyTextChar"/>
    <w:rsid w:val="00E94A98"/>
    <w:pPr>
      <w:spacing w:line="288" w:lineRule="auto"/>
      <w:ind w:left="624"/>
      <w:jc w:val="both"/>
    </w:pPr>
    <w:rPr>
      <w:rFonts w:ascii="CG Times" w:hAnsi="CG Times"/>
      <w:sz w:val="20"/>
      <w:szCs w:val="20"/>
      <w:lang w:val="en-GB"/>
    </w:rPr>
  </w:style>
  <w:style w:type="character" w:customStyle="1" w:styleId="BodyTextChar">
    <w:name w:val="Body Text Char"/>
    <w:basedOn w:val="DefaultParagraphFont"/>
    <w:link w:val="BodyText"/>
    <w:rsid w:val="00E94A98"/>
    <w:rPr>
      <w:rFonts w:ascii="CG Times" w:eastAsia="Calibri" w:hAnsi="CG Times" w:cs="Times New Roman"/>
      <w:sz w:val="20"/>
      <w:szCs w:val="20"/>
      <w:lang w:val="en-GB"/>
    </w:rPr>
  </w:style>
  <w:style w:type="paragraph" w:styleId="ListParagraph">
    <w:name w:val="List Paragraph"/>
    <w:basedOn w:val="Normal"/>
    <w:uiPriority w:val="34"/>
    <w:qFormat/>
    <w:rsid w:val="00E94A98"/>
    <w:pPr>
      <w:ind w:left="708"/>
    </w:pPr>
  </w:style>
  <w:style w:type="paragraph" w:styleId="Header">
    <w:name w:val="header"/>
    <w:basedOn w:val="Normal"/>
    <w:link w:val="HeaderChar"/>
    <w:uiPriority w:val="99"/>
    <w:unhideWhenUsed/>
    <w:rsid w:val="00451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202"/>
    <w:rPr>
      <w:rFonts w:ascii="Calibri" w:eastAsia="Calibri" w:hAnsi="Calibri" w:cs="Times New Roman"/>
    </w:rPr>
  </w:style>
  <w:style w:type="paragraph" w:styleId="BalloonText">
    <w:name w:val="Balloon Text"/>
    <w:basedOn w:val="Normal"/>
    <w:link w:val="BalloonTextChar"/>
    <w:uiPriority w:val="99"/>
    <w:semiHidden/>
    <w:unhideWhenUsed/>
    <w:rsid w:val="00DB6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A81"/>
    <w:rPr>
      <w:rFonts w:ascii="Tahoma" w:eastAsia="Calibri" w:hAnsi="Tahoma" w:cs="Tahoma"/>
      <w:sz w:val="16"/>
      <w:szCs w:val="16"/>
    </w:rPr>
  </w:style>
  <w:style w:type="character" w:styleId="CommentReference">
    <w:name w:val="annotation reference"/>
    <w:basedOn w:val="DefaultParagraphFont"/>
    <w:uiPriority w:val="99"/>
    <w:semiHidden/>
    <w:unhideWhenUsed/>
    <w:rsid w:val="00A153A3"/>
    <w:rPr>
      <w:sz w:val="16"/>
      <w:szCs w:val="16"/>
    </w:rPr>
  </w:style>
  <w:style w:type="paragraph" w:styleId="CommentText">
    <w:name w:val="annotation text"/>
    <w:basedOn w:val="Normal"/>
    <w:link w:val="CommentTextChar"/>
    <w:uiPriority w:val="99"/>
    <w:semiHidden/>
    <w:unhideWhenUsed/>
    <w:rsid w:val="00A153A3"/>
    <w:pPr>
      <w:spacing w:line="240" w:lineRule="auto"/>
    </w:pPr>
    <w:rPr>
      <w:sz w:val="20"/>
      <w:szCs w:val="20"/>
    </w:rPr>
  </w:style>
  <w:style w:type="character" w:customStyle="1" w:styleId="CommentTextChar">
    <w:name w:val="Comment Text Char"/>
    <w:basedOn w:val="DefaultParagraphFont"/>
    <w:link w:val="CommentText"/>
    <w:uiPriority w:val="99"/>
    <w:semiHidden/>
    <w:rsid w:val="00A153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153A3"/>
    <w:rPr>
      <w:b/>
      <w:bCs/>
    </w:rPr>
  </w:style>
  <w:style w:type="character" w:customStyle="1" w:styleId="CommentSubjectChar">
    <w:name w:val="Comment Subject Char"/>
    <w:basedOn w:val="CommentTextChar"/>
    <w:link w:val="CommentSubject"/>
    <w:uiPriority w:val="99"/>
    <w:semiHidden/>
    <w:rsid w:val="00A153A3"/>
    <w:rPr>
      <w:rFonts w:ascii="Calibri" w:eastAsia="Calibri" w:hAnsi="Calibri" w:cs="Times New Roman"/>
      <w:b/>
      <w:bCs/>
      <w:sz w:val="20"/>
      <w:szCs w:val="20"/>
    </w:rPr>
  </w:style>
  <w:style w:type="paragraph" w:styleId="NoSpacing">
    <w:name w:val="No Spacing"/>
    <w:uiPriority w:val="1"/>
    <w:qFormat/>
    <w:rsid w:val="00F241B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4A98"/>
    <w:pPr>
      <w:tabs>
        <w:tab w:val="center" w:pos="4153"/>
        <w:tab w:val="right" w:pos="8306"/>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rsid w:val="00E94A98"/>
    <w:rPr>
      <w:rFonts w:ascii="Times New Roman" w:eastAsia="Times New Roman" w:hAnsi="Times New Roman" w:cs="Times New Roman"/>
      <w:sz w:val="20"/>
      <w:szCs w:val="20"/>
    </w:rPr>
  </w:style>
  <w:style w:type="paragraph" w:styleId="BodyText">
    <w:name w:val="Body Text"/>
    <w:basedOn w:val="Normal"/>
    <w:link w:val="BodyTextChar"/>
    <w:rsid w:val="00E94A98"/>
    <w:pPr>
      <w:spacing w:line="288" w:lineRule="auto"/>
      <w:ind w:left="624"/>
      <w:jc w:val="both"/>
    </w:pPr>
    <w:rPr>
      <w:rFonts w:ascii="CG Times" w:hAnsi="CG Times"/>
      <w:sz w:val="20"/>
      <w:szCs w:val="20"/>
      <w:lang w:val="en-GB"/>
    </w:rPr>
  </w:style>
  <w:style w:type="character" w:customStyle="1" w:styleId="BodyTextChar">
    <w:name w:val="Body Text Char"/>
    <w:basedOn w:val="DefaultParagraphFont"/>
    <w:link w:val="BodyText"/>
    <w:rsid w:val="00E94A98"/>
    <w:rPr>
      <w:rFonts w:ascii="CG Times" w:eastAsia="Calibri" w:hAnsi="CG Times" w:cs="Times New Roman"/>
      <w:sz w:val="20"/>
      <w:szCs w:val="20"/>
      <w:lang w:val="en-GB"/>
    </w:rPr>
  </w:style>
  <w:style w:type="paragraph" w:styleId="ListParagraph">
    <w:name w:val="List Paragraph"/>
    <w:basedOn w:val="Normal"/>
    <w:uiPriority w:val="34"/>
    <w:qFormat/>
    <w:rsid w:val="00E94A98"/>
    <w:pPr>
      <w:ind w:left="708"/>
    </w:pPr>
  </w:style>
  <w:style w:type="paragraph" w:styleId="Header">
    <w:name w:val="header"/>
    <w:basedOn w:val="Normal"/>
    <w:link w:val="HeaderChar"/>
    <w:uiPriority w:val="99"/>
    <w:unhideWhenUsed/>
    <w:rsid w:val="00451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202"/>
    <w:rPr>
      <w:rFonts w:ascii="Calibri" w:eastAsia="Calibri" w:hAnsi="Calibri" w:cs="Times New Roman"/>
    </w:rPr>
  </w:style>
  <w:style w:type="paragraph" w:styleId="BalloonText">
    <w:name w:val="Balloon Text"/>
    <w:basedOn w:val="Normal"/>
    <w:link w:val="BalloonTextChar"/>
    <w:uiPriority w:val="99"/>
    <w:semiHidden/>
    <w:unhideWhenUsed/>
    <w:rsid w:val="00DB6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A81"/>
    <w:rPr>
      <w:rFonts w:ascii="Tahoma" w:eastAsia="Calibri" w:hAnsi="Tahoma" w:cs="Tahoma"/>
      <w:sz w:val="16"/>
      <w:szCs w:val="16"/>
    </w:rPr>
  </w:style>
  <w:style w:type="character" w:styleId="CommentReference">
    <w:name w:val="annotation reference"/>
    <w:basedOn w:val="DefaultParagraphFont"/>
    <w:uiPriority w:val="99"/>
    <w:semiHidden/>
    <w:unhideWhenUsed/>
    <w:rsid w:val="00A153A3"/>
    <w:rPr>
      <w:sz w:val="16"/>
      <w:szCs w:val="16"/>
    </w:rPr>
  </w:style>
  <w:style w:type="paragraph" w:styleId="CommentText">
    <w:name w:val="annotation text"/>
    <w:basedOn w:val="Normal"/>
    <w:link w:val="CommentTextChar"/>
    <w:uiPriority w:val="99"/>
    <w:semiHidden/>
    <w:unhideWhenUsed/>
    <w:rsid w:val="00A153A3"/>
    <w:pPr>
      <w:spacing w:line="240" w:lineRule="auto"/>
    </w:pPr>
    <w:rPr>
      <w:sz w:val="20"/>
      <w:szCs w:val="20"/>
    </w:rPr>
  </w:style>
  <w:style w:type="character" w:customStyle="1" w:styleId="CommentTextChar">
    <w:name w:val="Comment Text Char"/>
    <w:basedOn w:val="DefaultParagraphFont"/>
    <w:link w:val="CommentText"/>
    <w:uiPriority w:val="99"/>
    <w:semiHidden/>
    <w:rsid w:val="00A153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153A3"/>
    <w:rPr>
      <w:b/>
      <w:bCs/>
    </w:rPr>
  </w:style>
  <w:style w:type="character" w:customStyle="1" w:styleId="CommentSubjectChar">
    <w:name w:val="Comment Subject Char"/>
    <w:basedOn w:val="CommentTextChar"/>
    <w:link w:val="CommentSubject"/>
    <w:uiPriority w:val="99"/>
    <w:semiHidden/>
    <w:rsid w:val="00A153A3"/>
    <w:rPr>
      <w:rFonts w:ascii="Calibri" w:eastAsia="Calibri" w:hAnsi="Calibri" w:cs="Times New Roman"/>
      <w:b/>
      <w:bCs/>
      <w:sz w:val="20"/>
      <w:szCs w:val="20"/>
    </w:rPr>
  </w:style>
  <w:style w:type="paragraph" w:styleId="NoSpacing">
    <w:name w:val="No Spacing"/>
    <w:uiPriority w:val="1"/>
    <w:qFormat/>
    <w:rsid w:val="00F241B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41732-600C-4D0F-97FF-8E85DD545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8938</Words>
  <Characters>50951</Characters>
  <Application>Microsoft Office Word</Application>
  <DocSecurity>4</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DDimitrov</dc:creator>
  <cp:lastModifiedBy>user_home</cp:lastModifiedBy>
  <cp:revision>2</cp:revision>
  <dcterms:created xsi:type="dcterms:W3CDTF">2017-04-06T14:47:00Z</dcterms:created>
  <dcterms:modified xsi:type="dcterms:W3CDTF">2017-04-06T14:47:00Z</dcterms:modified>
</cp:coreProperties>
</file>